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Montserrat"/>
          <w:b/>
          <w:bCs/>
          <w:color w:val="58595B"/>
          <w:sz w:val="20"/>
          <w:szCs w:val="20"/>
        </w:rPr>
        <w:id w:val="-1671103612"/>
        <w:docPartObj>
          <w:docPartGallery w:val="Cover Pages"/>
          <w:docPartUnique/>
        </w:docPartObj>
      </w:sdtPr>
      <w:sdtEndPr>
        <w:rPr>
          <w:b w:val="0"/>
          <w:bCs w:val="0"/>
        </w:rPr>
      </w:sdtEndPr>
      <w:sdtContent>
        <w:p w14:paraId="03E9E394" w14:textId="77777777" w:rsidR="001820AF" w:rsidRPr="004207A3" w:rsidRDefault="001820AF" w:rsidP="00AA22B4">
          <w:pPr>
            <w:ind w:right="87"/>
            <w:jc w:val="center"/>
            <w:rPr>
              <w:rFonts w:eastAsia="Montserrat"/>
              <w:b/>
              <w:bCs/>
              <w:color w:val="58595B"/>
              <w:sz w:val="20"/>
              <w:szCs w:val="20"/>
            </w:rPr>
          </w:pPr>
        </w:p>
        <w:p w14:paraId="74EAD596" w14:textId="77777777" w:rsidR="00AA22B4" w:rsidRDefault="00AA22B4" w:rsidP="00AA22B4">
          <w:pPr>
            <w:ind w:right="87"/>
            <w:rPr>
              <w:rFonts w:eastAsia="Montserrat"/>
              <w:b/>
              <w:bCs/>
              <w:color w:val="FF0000"/>
            </w:rPr>
          </w:pPr>
        </w:p>
        <w:p w14:paraId="04F61F2D" w14:textId="31F81930" w:rsidR="001820AF" w:rsidRPr="00DB44D1" w:rsidRDefault="001820AF" w:rsidP="00AA22B4">
          <w:pPr>
            <w:ind w:right="87"/>
            <w:jc w:val="right"/>
            <w:rPr>
              <w:rFonts w:eastAsia="Montserrat"/>
              <w:b/>
              <w:bCs/>
              <w:color w:val="FF0000"/>
            </w:rPr>
          </w:pPr>
          <w:r w:rsidRPr="00DB44D1">
            <w:rPr>
              <w:rFonts w:eastAsia="Montserrat"/>
              <w:b/>
              <w:bCs/>
              <w:noProof/>
              <w:color w:val="FF0000"/>
              <w:lang w:eastAsia="fr-FR"/>
            </w:rPr>
            <mc:AlternateContent>
              <mc:Choice Requires="wpg">
                <w:drawing>
                  <wp:anchor distT="0" distB="0" distL="114300" distR="114300" simplePos="0" relativeHeight="251663360" behindDoc="1" locked="0" layoutInCell="1" allowOverlap="1" wp14:anchorId="2C742714" wp14:editId="7F0BFF3B">
                    <wp:simplePos x="0" y="0"/>
                    <wp:positionH relativeFrom="page">
                      <wp:posOffset>340995</wp:posOffset>
                    </wp:positionH>
                    <wp:positionV relativeFrom="page">
                      <wp:posOffset>340995</wp:posOffset>
                    </wp:positionV>
                    <wp:extent cx="866140" cy="862330"/>
                    <wp:effectExtent l="0" t="0" r="0" b="0"/>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6140" cy="862330"/>
                              <a:chOff x="537" y="537"/>
                              <a:chExt cx="1364" cy="1358"/>
                            </a:xfrm>
                          </wpg:grpSpPr>
                          <wpg:grpSp>
                            <wpg:cNvPr id="14" name="Group 59"/>
                            <wpg:cNvGrpSpPr>
                              <a:grpSpLocks/>
                            </wpg:cNvGrpSpPr>
                            <wpg:grpSpPr bwMode="auto">
                              <a:xfrm>
                                <a:off x="567" y="567"/>
                                <a:ext cx="1302" cy="1298"/>
                                <a:chOff x="567" y="567"/>
                                <a:chExt cx="1302" cy="1298"/>
                              </a:xfrm>
                            </wpg:grpSpPr>
                            <wps:wsp>
                              <wps:cNvPr id="15" name="Freeform 60"/>
                              <wps:cNvSpPr>
                                <a:spLocks/>
                              </wps:cNvSpPr>
                              <wps:spPr bwMode="auto">
                                <a:xfrm>
                                  <a:off x="567" y="567"/>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1"/>
                            <wpg:cNvGrpSpPr>
                              <a:grpSpLocks/>
                            </wpg:cNvGrpSpPr>
                            <wpg:grpSpPr bwMode="auto">
                              <a:xfrm>
                                <a:off x="1845" y="1311"/>
                                <a:ext cx="19" cy="5"/>
                                <a:chOff x="1845" y="1311"/>
                                <a:chExt cx="19" cy="5"/>
                              </a:xfrm>
                            </wpg:grpSpPr>
                            <wps:wsp>
                              <wps:cNvPr id="17" name="Freeform 62"/>
                              <wps:cNvSpPr>
                                <a:spLocks/>
                              </wps:cNvSpPr>
                              <wps:spPr bwMode="auto">
                                <a:xfrm>
                                  <a:off x="1845" y="1311"/>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63"/>
                            <wpg:cNvGrpSpPr>
                              <a:grpSpLocks/>
                            </wpg:cNvGrpSpPr>
                            <wpg:grpSpPr bwMode="auto">
                              <a:xfrm>
                                <a:off x="1786" y="1268"/>
                                <a:ext cx="68" cy="18"/>
                                <a:chOff x="1786" y="1268"/>
                                <a:chExt cx="68" cy="18"/>
                              </a:xfrm>
                            </wpg:grpSpPr>
                            <wps:wsp>
                              <wps:cNvPr id="19" name="Freeform 64"/>
                              <wps:cNvSpPr>
                                <a:spLocks/>
                              </wps:cNvSpPr>
                              <wps:spPr bwMode="auto">
                                <a:xfrm>
                                  <a:off x="1786" y="1268"/>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65"/>
                            <wpg:cNvGrpSpPr>
                              <a:grpSpLocks/>
                            </wpg:cNvGrpSpPr>
                            <wpg:grpSpPr bwMode="auto">
                              <a:xfrm>
                                <a:off x="1847" y="1169"/>
                                <a:ext cx="22" cy="6"/>
                                <a:chOff x="1847" y="1169"/>
                                <a:chExt cx="22" cy="6"/>
                              </a:xfrm>
                            </wpg:grpSpPr>
                            <wps:wsp>
                              <wps:cNvPr id="21" name="Freeform 66"/>
                              <wps:cNvSpPr>
                                <a:spLocks/>
                              </wps:cNvSpPr>
                              <wps:spPr bwMode="auto">
                                <a:xfrm>
                                  <a:off x="1847" y="1169"/>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67"/>
                            <wpg:cNvGrpSpPr>
                              <a:grpSpLocks/>
                            </wpg:cNvGrpSpPr>
                            <wpg:grpSpPr bwMode="auto">
                              <a:xfrm>
                                <a:off x="1818" y="1199"/>
                                <a:ext cx="53" cy="30"/>
                                <a:chOff x="1818" y="1199"/>
                                <a:chExt cx="53" cy="30"/>
                              </a:xfrm>
                            </wpg:grpSpPr>
                            <wps:wsp>
                              <wps:cNvPr id="23" name="Freeform 68"/>
                              <wps:cNvSpPr>
                                <a:spLocks/>
                              </wps:cNvSpPr>
                              <wps:spPr bwMode="auto">
                                <a:xfrm>
                                  <a:off x="1818" y="1199"/>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69"/>
                            <wpg:cNvGrpSpPr>
                              <a:grpSpLocks/>
                            </wpg:cNvGrpSpPr>
                            <wpg:grpSpPr bwMode="auto">
                              <a:xfrm>
                                <a:off x="1772" y="1169"/>
                                <a:ext cx="98" cy="147"/>
                                <a:chOff x="1772" y="1169"/>
                                <a:chExt cx="98" cy="147"/>
                              </a:xfrm>
                            </wpg:grpSpPr>
                            <wps:wsp>
                              <wps:cNvPr id="25" name="Freeform 70"/>
                              <wps:cNvSpPr>
                                <a:spLocks/>
                              </wps:cNvSpPr>
                              <wps:spPr bwMode="auto">
                                <a:xfrm>
                                  <a:off x="1772" y="1169"/>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71"/>
                              <wps:cNvSpPr>
                                <a:spLocks/>
                              </wps:cNvSpPr>
                              <wps:spPr bwMode="auto">
                                <a:xfrm>
                                  <a:off x="1772" y="1169"/>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2"/>
                              <wps:cNvSpPr>
                                <a:spLocks/>
                              </wps:cNvSpPr>
                              <wps:spPr bwMode="auto">
                                <a:xfrm>
                                  <a:off x="1772" y="1169"/>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73"/>
                            <wpg:cNvGrpSpPr>
                              <a:grpSpLocks/>
                            </wpg:cNvGrpSpPr>
                            <wpg:grpSpPr bwMode="auto">
                              <a:xfrm>
                                <a:off x="1132" y="1120"/>
                                <a:ext cx="175" cy="195"/>
                                <a:chOff x="1132" y="1120"/>
                                <a:chExt cx="175" cy="195"/>
                              </a:xfrm>
                            </wpg:grpSpPr>
                            <wps:wsp>
                              <wps:cNvPr id="29" name="Freeform 74"/>
                              <wps:cNvSpPr>
                                <a:spLocks/>
                              </wps:cNvSpPr>
                              <wps:spPr bwMode="auto">
                                <a:xfrm>
                                  <a:off x="1132" y="1120"/>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75"/>
                              <wps:cNvSpPr>
                                <a:spLocks/>
                              </wps:cNvSpPr>
                              <wps:spPr bwMode="auto">
                                <a:xfrm>
                                  <a:off x="1132" y="1120"/>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76"/>
                              <wps:cNvSpPr>
                                <a:spLocks/>
                              </wps:cNvSpPr>
                              <wps:spPr bwMode="auto">
                                <a:xfrm>
                                  <a:off x="1132" y="1120"/>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77"/>
                            <wpg:cNvGrpSpPr>
                              <a:grpSpLocks/>
                            </wpg:cNvGrpSpPr>
                            <wpg:grpSpPr bwMode="auto">
                              <a:xfrm>
                                <a:off x="1341" y="1169"/>
                                <a:ext cx="75" cy="143"/>
                                <a:chOff x="1341" y="1169"/>
                                <a:chExt cx="75" cy="143"/>
                              </a:xfrm>
                            </wpg:grpSpPr>
                            <wps:wsp>
                              <wps:cNvPr id="33" name="Freeform 78"/>
                              <wps:cNvSpPr>
                                <a:spLocks/>
                              </wps:cNvSpPr>
                              <wps:spPr bwMode="auto">
                                <a:xfrm>
                                  <a:off x="1341" y="1169"/>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79"/>
                              <wps:cNvSpPr>
                                <a:spLocks/>
                              </wps:cNvSpPr>
                              <wps:spPr bwMode="auto">
                                <a:xfrm>
                                  <a:off x="1341" y="1169"/>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80"/>
                            <wpg:cNvGrpSpPr>
                              <a:grpSpLocks/>
                            </wpg:cNvGrpSpPr>
                            <wpg:grpSpPr bwMode="auto">
                              <a:xfrm>
                                <a:off x="1440" y="1169"/>
                                <a:ext cx="141" cy="146"/>
                                <a:chOff x="1440" y="1169"/>
                                <a:chExt cx="141" cy="146"/>
                              </a:xfrm>
                            </wpg:grpSpPr>
                            <wps:wsp>
                              <wps:cNvPr id="36" name="Freeform 81"/>
                              <wps:cNvSpPr>
                                <a:spLocks/>
                              </wps:cNvSpPr>
                              <wps:spPr bwMode="auto">
                                <a:xfrm>
                                  <a:off x="1440" y="1169"/>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1440" y="1169"/>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83"/>
                            <wpg:cNvGrpSpPr>
                              <a:grpSpLocks/>
                            </wpg:cNvGrpSpPr>
                            <wpg:grpSpPr bwMode="auto">
                              <a:xfrm>
                                <a:off x="1618" y="1173"/>
                                <a:ext cx="126" cy="142"/>
                                <a:chOff x="1618" y="1173"/>
                                <a:chExt cx="126" cy="142"/>
                              </a:xfrm>
                            </wpg:grpSpPr>
                            <wps:wsp>
                              <wps:cNvPr id="39" name="Freeform 84"/>
                              <wps:cNvSpPr>
                                <a:spLocks/>
                              </wps:cNvSpPr>
                              <wps:spPr bwMode="auto">
                                <a:xfrm>
                                  <a:off x="1618" y="1173"/>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85"/>
                              <wps:cNvSpPr>
                                <a:spLocks/>
                              </wps:cNvSpPr>
                              <wps:spPr bwMode="auto">
                                <a:xfrm>
                                  <a:off x="1618" y="1173"/>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86"/>
                            <wpg:cNvGrpSpPr>
                              <a:grpSpLocks/>
                            </wpg:cNvGrpSpPr>
                            <wpg:grpSpPr bwMode="auto">
                              <a:xfrm>
                                <a:off x="782" y="1186"/>
                                <a:ext cx="102" cy="47"/>
                                <a:chOff x="782" y="1186"/>
                                <a:chExt cx="102" cy="47"/>
                              </a:xfrm>
                            </wpg:grpSpPr>
                            <wps:wsp>
                              <wps:cNvPr id="42" name="Freeform 87"/>
                              <wps:cNvSpPr>
                                <a:spLocks/>
                              </wps:cNvSpPr>
                              <wps:spPr bwMode="auto">
                                <a:xfrm>
                                  <a:off x="782" y="1186"/>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88"/>
                            <wpg:cNvGrpSpPr>
                              <a:grpSpLocks/>
                            </wpg:cNvGrpSpPr>
                            <wpg:grpSpPr bwMode="auto">
                              <a:xfrm>
                                <a:off x="721" y="1111"/>
                                <a:ext cx="2" cy="205"/>
                                <a:chOff x="721" y="1111"/>
                                <a:chExt cx="2" cy="205"/>
                              </a:xfrm>
                            </wpg:grpSpPr>
                            <wps:wsp>
                              <wps:cNvPr id="44" name="Freeform 89"/>
                              <wps:cNvSpPr>
                                <a:spLocks/>
                              </wps:cNvSpPr>
                              <wps:spPr bwMode="auto">
                                <a:xfrm>
                                  <a:off x="721" y="1111"/>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90"/>
                            <wpg:cNvGrpSpPr>
                              <a:grpSpLocks/>
                            </wpg:cNvGrpSpPr>
                            <wpg:grpSpPr bwMode="auto">
                              <a:xfrm>
                                <a:off x="917" y="1170"/>
                                <a:ext cx="107" cy="144"/>
                                <a:chOff x="917" y="1170"/>
                                <a:chExt cx="107" cy="144"/>
                              </a:xfrm>
                            </wpg:grpSpPr>
                            <wps:wsp>
                              <wps:cNvPr id="46" name="Freeform 91"/>
                              <wps:cNvSpPr>
                                <a:spLocks/>
                              </wps:cNvSpPr>
                              <wps:spPr bwMode="auto">
                                <a:xfrm>
                                  <a:off x="917" y="1170"/>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92"/>
                              <wps:cNvSpPr>
                                <a:spLocks/>
                              </wps:cNvSpPr>
                              <wps:spPr bwMode="auto">
                                <a:xfrm>
                                  <a:off x="917" y="1170"/>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93"/>
                              <wps:cNvSpPr>
                                <a:spLocks/>
                              </wps:cNvSpPr>
                              <wps:spPr bwMode="auto">
                                <a:xfrm>
                                  <a:off x="917" y="1170"/>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94"/>
                            <wpg:cNvGrpSpPr>
                              <a:grpSpLocks/>
                            </wpg:cNvGrpSpPr>
                            <wpg:grpSpPr bwMode="auto">
                              <a:xfrm>
                                <a:off x="762" y="1171"/>
                                <a:ext cx="138" cy="144"/>
                                <a:chOff x="762" y="1171"/>
                                <a:chExt cx="138" cy="144"/>
                              </a:xfrm>
                            </wpg:grpSpPr>
                            <wps:wsp>
                              <wps:cNvPr id="50" name="Freeform 95"/>
                              <wps:cNvSpPr>
                                <a:spLocks/>
                              </wps:cNvSpPr>
                              <wps:spPr bwMode="auto">
                                <a:xfrm>
                                  <a:off x="762" y="1171"/>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96"/>
                              <wps:cNvSpPr>
                                <a:spLocks/>
                              </wps:cNvSpPr>
                              <wps:spPr bwMode="auto">
                                <a:xfrm>
                                  <a:off x="762" y="1171"/>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7"/>
                              <wps:cNvSpPr>
                                <a:spLocks/>
                              </wps:cNvSpPr>
                              <wps:spPr bwMode="auto">
                                <a:xfrm>
                                  <a:off x="762" y="1171"/>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0E7619B7" id="Groupe 13" o:spid="_x0000_s1026" style="position:absolute;margin-left:26.85pt;margin-top:26.85pt;width:68.2pt;height:67.9pt;z-index:-251653120;mso-position-horizontal-relative:page;mso-position-vertical-relative:page" coordorigin="537,537" coordsize="1364,1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">
                    <v:group id="Group 59" o:spid="_x0000_s1027" style="position:absolute;left:567;top:567;width:1302;height:1298" coordorigin="567,567"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0" o:spid="_x0000_s1028" style="position:absolute;left:567;top:567;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845;top:1311;width:19;height:5" coordorigin="1845,1311"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2" o:spid="_x0000_s1030" style="position:absolute;left:1845;top:1311;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" path="m19,l10,3,,5r18,l19,e" fillcolor="#ed1c24" stroked="f">
                        <v:path arrowok="t" o:connecttype="custom" o:connectlocs="19,1311;10,1314;0,1316;18,1316;19,1311" o:connectangles="0,0,0,0,0"/>
                      </v:shape>
                    </v:group>
                    <v:group id="Group 63" o:spid="_x0000_s1031" style="position:absolute;left:1786;top:1268;width:68;height:18" coordorigin="1786,1268"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64" o:spid="_x0000_s1032" style="position:absolute;left:1786;top:1268;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847;top:1169;width:22;height:6" coordorigin="1847,1169"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66" o:spid="_x0000_s1034" style="position:absolute;left:1847;top:1169;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818;top:1199;width:53;height:30" coordorigin="1818,1199"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68" o:spid="_x0000_s1036" style="position:absolute;left:1818;top:1199;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772;top:1169;width:98;height:147" coordorigin="1772,1169"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70" o:spid="_x0000_s1038"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772;top:1169;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" path="m99,30r-27,l85,34r14,7l99,30e" stroked="f">
                        <v:path arrowok="t" o:connecttype="custom" o:connectlocs="99,1199;72,1199;85,1203;99,1210;99,1199" o:connectangles="0,0,0,0,0"/>
                      </v:shape>
                    </v:group>
                    <v:group id="Group 73" o:spid="_x0000_s1041" style="position:absolute;left:1132;top:1120;width:175;height:195" coordorigin="1132,1120"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74" o:spid="_x0000_s1042"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MQjwAAAANsAAAAPAAAAZHJzL2Rvd25yZXYueG1sRE9ba8Iw&#10;FH4f+B/CEXybaR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1dzEI8AAAADbAAAADwAAAAAA&#10;AAAAAAAAAAAHAgAAZHJzL2Rvd25yZXYueG1sUEsFBgAAAAADAAMAtwAAAPQCAAAAAA==&#10;" path="m175,132r-40,l134,132r-13,17l103,159r58,l168,149r7,-17e" stroked="f">
                        <v:path arrowok="t" o:connecttype="custom" o:connectlocs="175,1252;135,1252;134,1252;121,1269;103,1279;161,1279;168,1269;175,1252" o:connectangles="0,0,0,0,0,0,0,0"/>
                      </v:shape>
                      <v:shape id="Freeform 76" o:spid="_x0000_s1044" style="position:absolute;left:1132;top:1120;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GG4wwAAANsAAAAPAAAAZHJzL2Rvd25yZXYueG1sRI9Ba8JA&#10;FITvQv/D8gq96SYW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upBhuMMAAADbAAAADwAA&#10;AAAAAAAAAAAAAAAHAgAAZHJzL2Rvd25yZXYueG1sUEsFBgAAAAADAAMAtwAAAPcCAAAAAA==&#10;" path="m160,35r-71,l109,39r17,12l135,64r40,l175,63,166,42r-6,-7e" stroked="f">
                        <v:path arrowok="t" o:connecttype="custom" o:connectlocs="160,1155;89,1155;109,1159;126,1171;135,1184;175,1184;175,1183;166,1162;160,1155" o:connectangles="0,0,0,0,0,0,0,0,0"/>
                      </v:shape>
                    </v:group>
                    <v:group id="Group 77" o:spid="_x0000_s1045" style="position:absolute;left:1341;top:1169;width:75;height:143" coordorigin="1341,1169"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78" o:spid="_x0000_s1046" style="position:absolute;left:1341;top:1169;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1341;top:1169;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1440;top:1169;width:141;height:146" coordorigin="1440,1169"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81" o:spid="_x0000_s1049" style="position:absolute;left:1440;top:1169;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1440;top:1169;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618;top:1173;width:126;height:142" coordorigin="1618,1173"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84" o:spid="_x0000_s1052" style="position:absolute;left:1618;top:1173;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618;top:1173;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" path="m126,l89,r,96l78,107r42,l124,99,126,e" stroked="f">
                        <v:path arrowok="t" o:connecttype="custom" o:connectlocs="126,1173;89,1173;89,1269;78,1280;120,1280;124,1272;126,1173" o:connectangles="0,0,0,0,0,0,0"/>
                      </v:shape>
                    </v:group>
                    <v:group id="Group 86" o:spid="_x0000_s1054" style="position:absolute;left:782;top:1186;width:102;height:47" coordorigin="782,1186"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87" o:spid="_x0000_s1055" style="position:absolute;left:782;top:1186;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" path="m50,l28,5,11,16,,35,102,47,95,25,81,9,62,1,50,e" fillcolor="#ed1c24" stroked="f">
                        <v:path arrowok="t" o:connecttype="custom" o:connectlocs="50,1186;28,1191;11,1202;0,1221;102,1233;95,1211;81,1195;62,1187;50,1186" o:connectangles="0,0,0,0,0,0,0,0,0"/>
                      </v:shape>
                    </v:group>
                    <v:group id="Group 88" o:spid="_x0000_s1056" style="position:absolute;left:721;top:1111;width:2;height:205" coordorigin="721,1111"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89" o:spid="_x0000_s1057" style="position:absolute;left:721;top:1111;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" path="m,l,205e" filled="f" strokecolor="white" strokeweight=".34397mm">
                        <v:path arrowok="t" o:connecttype="custom" o:connectlocs="0,1111;0,1316" o:connectangles="0,0"/>
                      </v:shape>
                    </v:group>
                    <v:group id="Group 90" o:spid="_x0000_s1058" style="position:absolute;left:917;top:1170;width:107;height:144" coordorigin="917,1170"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91" o:spid="_x0000_s1059"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917;top:1170;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" path="m100,16r-31,l81,20r13,8l100,16e" stroked="f">
                        <v:path arrowok="t" o:connecttype="custom" o:connectlocs="100,1186;69,1186;81,1190;94,1198;100,1186" o:connectangles="0,0,0,0,0"/>
                      </v:shape>
                    </v:group>
                    <v:group id="Group 94" o:spid="_x0000_s1062" style="position:absolute;left:762;top:1171;width:138;height:144" coordorigin="762,1171"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95" o:spid="_x0000_s1063"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762;top:1171;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r w:rsidRPr="00DB44D1">
            <w:rPr>
              <w:rFonts w:eastAsia="Montserrat"/>
              <w:b/>
              <w:bCs/>
              <w:color w:val="FF0000"/>
            </w:rPr>
            <w:t>MARCHE N°</w:t>
          </w:r>
          <w:r w:rsidR="007C438E">
            <w:rPr>
              <w:rFonts w:eastAsia="Montserrat"/>
              <w:b/>
              <w:bCs/>
              <w:color w:val="FF0000"/>
            </w:rPr>
            <w:t>2</w:t>
          </w:r>
          <w:r w:rsidR="00944E2D">
            <w:rPr>
              <w:rFonts w:eastAsia="Montserrat"/>
              <w:b/>
              <w:bCs/>
              <w:color w:val="FF0000"/>
            </w:rPr>
            <w:t>5</w:t>
          </w:r>
          <w:r w:rsidR="007C438E">
            <w:rPr>
              <w:rFonts w:eastAsia="Montserrat"/>
              <w:b/>
              <w:bCs/>
              <w:color w:val="FF0000"/>
            </w:rPr>
            <w:t>-00</w:t>
          </w:r>
          <w:r w:rsidR="00625CE9">
            <w:rPr>
              <w:rFonts w:eastAsia="Montserrat"/>
              <w:b/>
              <w:bCs/>
              <w:color w:val="FF0000"/>
            </w:rPr>
            <w:t>6</w:t>
          </w:r>
          <w:r w:rsidR="007C438E">
            <w:rPr>
              <w:rFonts w:eastAsia="Montserrat"/>
              <w:b/>
              <w:bCs/>
              <w:color w:val="FF0000"/>
            </w:rPr>
            <w:t>RH</w:t>
          </w:r>
        </w:p>
        <w:p w14:paraId="38879103" w14:textId="693F2625" w:rsidR="00AA22B4" w:rsidRDefault="005B39F5" w:rsidP="00AA22B4">
          <w:pPr>
            <w:ind w:left="708"/>
            <w:jc w:val="right"/>
            <w:rPr>
              <w:rFonts w:eastAsia="Montserrat"/>
              <w:b/>
              <w:bCs/>
              <w:color w:val="FF0000"/>
            </w:rPr>
          </w:pPr>
          <w:r>
            <w:rPr>
              <w:rFonts w:eastAsia="Montserrat"/>
              <w:b/>
              <w:bCs/>
              <w:color w:val="FF0000"/>
            </w:rPr>
            <w:t>CRT</w:t>
          </w:r>
        </w:p>
        <w:p w14:paraId="43D302C5" w14:textId="77777777" w:rsidR="00AA22B4" w:rsidRDefault="00AA22B4" w:rsidP="00AA22B4">
          <w:pPr>
            <w:ind w:left="708"/>
            <w:jc w:val="right"/>
            <w:rPr>
              <w:rFonts w:eastAsia="Montserrat"/>
              <w:b/>
              <w:bCs/>
              <w:color w:val="FF0000"/>
            </w:rPr>
          </w:pPr>
        </w:p>
        <w:p w14:paraId="111E21E0" w14:textId="77777777" w:rsidR="00AA22B4" w:rsidRDefault="00AA22B4" w:rsidP="00AA22B4">
          <w:pPr>
            <w:ind w:left="708"/>
            <w:jc w:val="right"/>
            <w:rPr>
              <w:rFonts w:eastAsia="Montserrat"/>
              <w:b/>
              <w:bCs/>
              <w:color w:val="FF0000"/>
            </w:rPr>
          </w:pPr>
        </w:p>
        <w:p w14:paraId="4C064DD7" w14:textId="77777777" w:rsidR="00AA22B4" w:rsidRPr="00653367" w:rsidRDefault="00AA22B4" w:rsidP="00AA22B4">
          <w:pPr>
            <w:ind w:left="708"/>
            <w:jc w:val="right"/>
            <w:rPr>
              <w:rFonts w:eastAsia="Montserrat"/>
              <w:b/>
              <w:bCs/>
              <w:color w:val="FF0000"/>
            </w:rPr>
          </w:pPr>
        </w:p>
        <w:p w14:paraId="28E5052D" w14:textId="77777777" w:rsidR="00AA22B4" w:rsidRDefault="00AA22B4" w:rsidP="00AA22B4">
          <w:pPr>
            <w:ind w:left="708"/>
            <w:jc w:val="right"/>
            <w:rPr>
              <w:rFonts w:eastAsia="Montserrat"/>
              <w:b/>
              <w:bCs/>
              <w:color w:val="58595B"/>
            </w:rPr>
          </w:pPr>
        </w:p>
        <w:p w14:paraId="7504618B" w14:textId="77777777" w:rsidR="00AA22B4" w:rsidRDefault="00AA22B4" w:rsidP="00AA22B4">
          <w:pPr>
            <w:jc w:val="right"/>
            <w:rPr>
              <w:rFonts w:eastAsia="Montserrat"/>
              <w:b/>
              <w:bCs/>
              <w:color w:val="58595B"/>
            </w:rPr>
          </w:pPr>
        </w:p>
        <w:p w14:paraId="441EF54D" w14:textId="77777777" w:rsidR="00AA22B4" w:rsidRPr="0025291C" w:rsidRDefault="00AA22B4" w:rsidP="00AA22B4">
          <w:pPr>
            <w:spacing w:line="552" w:lineRule="exact"/>
            <w:jc w:val="center"/>
            <w:rPr>
              <w:rFonts w:eastAsia="Montserrat Semi Bold"/>
              <w:b/>
              <w:sz w:val="48"/>
              <w:szCs w:val="48"/>
            </w:rPr>
          </w:pPr>
          <w:r w:rsidRPr="0025291C">
            <w:rPr>
              <w:rFonts w:eastAsia="Montserrat Semi Bold"/>
              <w:b/>
              <w:spacing w:val="-7"/>
              <w:position w:val="1"/>
              <w:sz w:val="48"/>
              <w:szCs w:val="48"/>
            </w:rPr>
            <w:t>C</w:t>
          </w:r>
          <w:r w:rsidRPr="0025291C">
            <w:rPr>
              <w:rFonts w:eastAsia="Montserrat Semi Bold"/>
              <w:b/>
              <w:position w:val="1"/>
              <w:sz w:val="48"/>
              <w:szCs w:val="48"/>
            </w:rPr>
            <w:t>entre national des Œuv</w:t>
          </w:r>
          <w:r w:rsidRPr="0025291C">
            <w:rPr>
              <w:rFonts w:eastAsia="Montserrat Semi Bold"/>
              <w:b/>
              <w:spacing w:val="2"/>
              <w:position w:val="1"/>
              <w:sz w:val="48"/>
              <w:szCs w:val="48"/>
            </w:rPr>
            <w:t>r</w:t>
          </w:r>
          <w:r w:rsidRPr="0025291C">
            <w:rPr>
              <w:rFonts w:eastAsia="Montserrat Semi Bold"/>
              <w:b/>
              <w:position w:val="1"/>
              <w:sz w:val="48"/>
              <w:szCs w:val="48"/>
            </w:rPr>
            <w:t>es</w:t>
          </w:r>
        </w:p>
        <w:p w14:paraId="72B562B6" w14:textId="77777777" w:rsidR="00AA22B4" w:rsidRPr="0025291C" w:rsidRDefault="00AA22B4" w:rsidP="00AA22B4">
          <w:pPr>
            <w:spacing w:line="488" w:lineRule="exact"/>
            <w:jc w:val="center"/>
          </w:pPr>
          <w:r w:rsidRPr="0025291C">
            <w:rPr>
              <w:rFonts w:eastAsia="Montserrat Semi Bold"/>
              <w:b/>
              <w:position w:val="1"/>
              <w:sz w:val="48"/>
              <w:szCs w:val="48"/>
            </w:rPr>
            <w:t>Universitaires et s</w:t>
          </w:r>
          <w:r w:rsidRPr="0025291C">
            <w:rPr>
              <w:rFonts w:eastAsia="Montserrat Semi Bold"/>
              <w:b/>
              <w:spacing w:val="-9"/>
              <w:position w:val="1"/>
              <w:sz w:val="48"/>
              <w:szCs w:val="48"/>
            </w:rPr>
            <w:t>c</w:t>
          </w:r>
          <w:r w:rsidRPr="0025291C">
            <w:rPr>
              <w:rFonts w:eastAsia="Montserrat Semi Bold"/>
              <w:b/>
              <w:position w:val="1"/>
              <w:sz w:val="48"/>
              <w:szCs w:val="48"/>
            </w:rPr>
            <w:t>olaires</w:t>
          </w:r>
        </w:p>
        <w:p w14:paraId="3398D4DB" w14:textId="77777777" w:rsidR="00AA22B4" w:rsidRPr="0025291C" w:rsidRDefault="00AA22B4" w:rsidP="00AA22B4">
          <w:pPr>
            <w:spacing w:line="200" w:lineRule="exact"/>
          </w:pPr>
          <w:r w:rsidRPr="0025291C">
            <w:rPr>
              <w:noProof/>
              <w:lang w:eastAsia="fr-FR"/>
            </w:rPr>
            <mc:AlternateContent>
              <mc:Choice Requires="wpg">
                <w:drawing>
                  <wp:anchor distT="0" distB="0" distL="114300" distR="114300" simplePos="0" relativeHeight="251667456" behindDoc="1" locked="0" layoutInCell="1" allowOverlap="1" wp14:anchorId="20EAE058" wp14:editId="6DAD5127">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255B660D" id="Groupe 56" o:spid="_x0000_s1026" style="position:absolute;margin-left:302.75pt;margin-top:10.4pt;width:8.25pt;height:8.35pt;z-index:-251649024;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r w:rsidRPr="0025291C">
            <w:rPr>
              <w:noProof/>
              <w:lang w:eastAsia="fr-FR"/>
            </w:rPr>
            <mc:AlternateContent>
              <mc:Choice Requires="wpg">
                <w:drawing>
                  <wp:anchor distT="0" distB="0" distL="114300" distR="114300" simplePos="0" relativeHeight="251665408" behindDoc="1" locked="0" layoutInCell="1" allowOverlap="1" wp14:anchorId="2D0F466C" wp14:editId="3E0D5D73">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FFF5A15" id="Groupe 9" o:spid="_x0000_s1026" style="position:absolute;margin-left:317.1pt;margin-top:13.55pt;width:146pt;height:3.6pt;z-index:-251651072;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25291C">
            <w:rPr>
              <w:noProof/>
              <w:lang w:eastAsia="fr-FR"/>
            </w:rPr>
            <mc:AlternateContent>
              <mc:Choice Requires="wpg">
                <w:drawing>
                  <wp:anchor distT="0" distB="0" distL="114300" distR="114300" simplePos="0" relativeHeight="251666432" behindDoc="1" locked="0" layoutInCell="1" allowOverlap="1" wp14:anchorId="21C6D1CE" wp14:editId="636B9B2F">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3760F4B1" id="Groupe 54" o:spid="_x0000_s1026" style="position:absolute;margin-left:146.1pt;margin-top:13.6pt;width:141.9pt;height:3.6pt;z-index:-251650048;mso-position-horizontal-relative:page" coordsize="28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o:spid="_x0000_s1027" style="position:absolute;width:2838;height:72;visibility:visible;mso-wrap-style:square;v-text-anchor:top" coordsize="292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path="m,l2920,e" filled="f" strokecolor="#ed1c24" strokeweight="1pt">
                      <v:path arrowok="t" o:connecttype="custom" o:connectlocs="0,0;2838,0" o:connectangles="0,0"/>
                    </v:shape>
                    <w10:wrap anchorx="page"/>
                  </v:group>
                </w:pict>
              </mc:Fallback>
            </mc:AlternateContent>
          </w:r>
        </w:p>
        <w:p w14:paraId="7F7367EC" w14:textId="77777777" w:rsidR="00AA22B4" w:rsidRDefault="00AA22B4" w:rsidP="00AA22B4">
          <w:pPr>
            <w:spacing w:before="6" w:line="334" w:lineRule="exact"/>
            <w:ind w:left="2589" w:right="-20"/>
            <w:rPr>
              <w:rFonts w:eastAsia="Montserrat Light"/>
              <w:position w:val="-1"/>
              <w:sz w:val="28"/>
              <w:szCs w:val="28"/>
            </w:rPr>
          </w:pPr>
        </w:p>
        <w:p w14:paraId="092AAF67" w14:textId="7D429C4E" w:rsidR="00AA22B4" w:rsidRDefault="00AA22B4" w:rsidP="00AA22B4">
          <w:pPr>
            <w:spacing w:before="6" w:line="334" w:lineRule="exact"/>
            <w:ind w:left="2589" w:right="-20"/>
            <w:rPr>
              <w:rFonts w:eastAsia="Montserrat Light"/>
              <w:position w:val="-1"/>
              <w:sz w:val="28"/>
              <w:szCs w:val="28"/>
            </w:rPr>
          </w:pPr>
          <w:r w:rsidRPr="0025291C">
            <w:rPr>
              <w:rFonts w:eastAsia="Montserrat Light"/>
              <w:position w:val="-1"/>
              <w:sz w:val="28"/>
              <w:szCs w:val="28"/>
            </w:rPr>
            <w:t>[60 boul</w:t>
          </w:r>
          <w:r w:rsidRPr="0025291C">
            <w:rPr>
              <w:rFonts w:eastAsia="Montserrat Light"/>
              <w:spacing w:val="-5"/>
              <w:position w:val="-1"/>
              <w:sz w:val="28"/>
              <w:szCs w:val="28"/>
            </w:rPr>
            <w:t>e</w:t>
          </w:r>
          <w:r w:rsidRPr="0025291C">
            <w:rPr>
              <w:rFonts w:eastAsia="Montserrat Light"/>
              <w:spacing w:val="-4"/>
              <w:position w:val="-1"/>
              <w:sz w:val="28"/>
              <w:szCs w:val="28"/>
            </w:rPr>
            <w:t>v</w:t>
          </w:r>
          <w:r w:rsidRPr="0025291C">
            <w:rPr>
              <w:rFonts w:eastAsia="Montserrat Light"/>
              <w:position w:val="-1"/>
              <w:sz w:val="28"/>
              <w:szCs w:val="28"/>
            </w:rPr>
            <w:t>ard du l</w:t>
          </w:r>
          <w:r w:rsidRPr="0025291C">
            <w:rPr>
              <w:rFonts w:eastAsia="Montserrat Light"/>
              <w:spacing w:val="-5"/>
              <w:position w:val="-1"/>
              <w:sz w:val="28"/>
              <w:szCs w:val="28"/>
            </w:rPr>
            <w:t>y</w:t>
          </w:r>
          <w:r w:rsidRPr="0025291C">
            <w:rPr>
              <w:rFonts w:eastAsia="Montserrat Light"/>
              <w:spacing w:val="-7"/>
              <w:position w:val="-1"/>
              <w:sz w:val="28"/>
              <w:szCs w:val="28"/>
            </w:rPr>
            <w:t>c</w:t>
          </w:r>
          <w:r w:rsidRPr="0025291C">
            <w:rPr>
              <w:rFonts w:eastAsia="Montserrat Light"/>
              <w:position w:val="-1"/>
              <w:sz w:val="28"/>
              <w:szCs w:val="28"/>
            </w:rPr>
            <w:t xml:space="preserve">ée - 92170 </w:t>
          </w:r>
          <w:r w:rsidRPr="0025291C">
            <w:rPr>
              <w:rFonts w:eastAsia="Montserrat Light"/>
              <w:spacing w:val="-15"/>
              <w:position w:val="-1"/>
              <w:sz w:val="28"/>
              <w:szCs w:val="28"/>
            </w:rPr>
            <w:t>V</w:t>
          </w:r>
          <w:r w:rsidRPr="0025291C">
            <w:rPr>
              <w:rFonts w:eastAsia="Montserrat Light"/>
              <w:position w:val="-1"/>
              <w:sz w:val="28"/>
              <w:szCs w:val="28"/>
            </w:rPr>
            <w:t>a</w:t>
          </w:r>
          <w:r w:rsidRPr="0025291C">
            <w:rPr>
              <w:rFonts w:eastAsia="Montserrat Light"/>
              <w:spacing w:val="-6"/>
              <w:position w:val="-1"/>
              <w:sz w:val="28"/>
              <w:szCs w:val="28"/>
            </w:rPr>
            <w:t>n</w:t>
          </w:r>
          <w:r w:rsidRPr="0025291C">
            <w:rPr>
              <w:rFonts w:eastAsia="Montserrat Light"/>
              <w:spacing w:val="-5"/>
              <w:position w:val="-1"/>
              <w:sz w:val="28"/>
              <w:szCs w:val="28"/>
            </w:rPr>
            <w:t>v</w:t>
          </w:r>
          <w:r w:rsidRPr="0025291C">
            <w:rPr>
              <w:rFonts w:eastAsia="Montserrat Light"/>
              <w:position w:val="-1"/>
              <w:sz w:val="28"/>
              <w:szCs w:val="28"/>
            </w:rPr>
            <w:t>es]</w:t>
          </w:r>
        </w:p>
        <w:p w14:paraId="4597ADBA" w14:textId="77777777" w:rsidR="00AA22B4" w:rsidRDefault="00AA22B4" w:rsidP="00AA22B4">
          <w:pPr>
            <w:spacing w:before="6" w:line="334" w:lineRule="exact"/>
            <w:ind w:left="2589" w:right="-20"/>
            <w:rPr>
              <w:rFonts w:eastAsia="Montserrat Light"/>
              <w:position w:val="-1"/>
              <w:sz w:val="28"/>
              <w:szCs w:val="28"/>
            </w:rPr>
          </w:pPr>
        </w:p>
        <w:p w14:paraId="66F091F5" w14:textId="77777777" w:rsidR="00AA22B4" w:rsidRDefault="00AA22B4" w:rsidP="00AA22B4">
          <w:pPr>
            <w:spacing w:before="6" w:line="334" w:lineRule="exact"/>
            <w:ind w:right="-20"/>
            <w:jc w:val="center"/>
            <w:rPr>
              <w:rFonts w:eastAsia="Montserrat Light"/>
              <w:position w:val="-1"/>
              <w:sz w:val="28"/>
              <w:szCs w:val="28"/>
            </w:rPr>
          </w:pPr>
        </w:p>
        <w:p w14:paraId="230F31D3" w14:textId="77777777" w:rsidR="00944E2D" w:rsidRPr="00507D5D" w:rsidRDefault="008C116C" w:rsidP="00944E2D">
          <w:pPr>
            <w:spacing w:before="6" w:line="334" w:lineRule="exact"/>
            <w:ind w:right="-20"/>
            <w:jc w:val="center"/>
            <w:rPr>
              <w:rFonts w:eastAsia="Montserrat Light"/>
              <w:b/>
              <w:sz w:val="28"/>
              <w:szCs w:val="28"/>
            </w:rPr>
          </w:pPr>
          <w:r>
            <w:rPr>
              <w:b/>
              <w:bCs/>
              <w:iCs/>
              <w:sz w:val="28"/>
              <w:szCs w:val="28"/>
            </w:rPr>
            <w:t xml:space="preserve">       </w:t>
          </w:r>
          <w:r w:rsidR="00944E2D" w:rsidRPr="00507D5D">
            <w:rPr>
              <w:rFonts w:eastAsia="Montserrat Light"/>
              <w:b/>
              <w:sz w:val="28"/>
              <w:szCs w:val="28"/>
            </w:rPr>
            <w:t xml:space="preserve">MARCHE PUBLIC DE </w:t>
          </w:r>
          <w:r w:rsidR="00944E2D">
            <w:rPr>
              <w:rFonts w:eastAsia="Montserrat Light"/>
              <w:b/>
              <w:sz w:val="28"/>
              <w:szCs w:val="28"/>
            </w:rPr>
            <w:t>TECHNIQUES DE L’INFORMATION ET DE LA COMMUNICATION</w:t>
          </w:r>
        </w:p>
        <w:p w14:paraId="51BAD112" w14:textId="01CFFC50" w:rsidR="008D7650" w:rsidRPr="00240E4C" w:rsidRDefault="008D7650" w:rsidP="00B46C53">
          <w:pPr>
            <w:jc w:val="center"/>
            <w:rPr>
              <w:b/>
              <w:bCs/>
              <w:iCs/>
              <w:sz w:val="28"/>
              <w:szCs w:val="28"/>
            </w:rPr>
          </w:pPr>
        </w:p>
        <w:p w14:paraId="4C3C4FD3" w14:textId="7BDBB221" w:rsidR="00AA22B4" w:rsidRPr="0025291C" w:rsidRDefault="00AA22B4" w:rsidP="00AA22B4">
          <w:pPr>
            <w:spacing w:before="6" w:line="334" w:lineRule="exact"/>
            <w:ind w:right="-20"/>
            <w:jc w:val="center"/>
            <w:rPr>
              <w:rFonts w:eastAsia="Montserrat Light"/>
              <w:sz w:val="28"/>
              <w:szCs w:val="28"/>
            </w:rPr>
          </w:pPr>
        </w:p>
        <w:tbl>
          <w:tblPr>
            <w:tblStyle w:val="Grilledutableau"/>
            <w:tblW w:w="9356"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356"/>
          </w:tblGrid>
          <w:tr w:rsidR="00AA22B4" w:rsidRPr="0025291C" w14:paraId="3F74BC69" w14:textId="77777777" w:rsidTr="0015572C">
            <w:trPr>
              <w:trHeight w:val="2226"/>
            </w:trPr>
            <w:tc>
              <w:tcPr>
                <w:tcW w:w="9356" w:type="dxa"/>
              </w:tcPr>
              <w:p w14:paraId="50033E6F" w14:textId="77777777" w:rsidR="00AA22B4" w:rsidRDefault="00AA22B4" w:rsidP="00A8383D">
                <w:pPr>
                  <w:rPr>
                    <w:rFonts w:eastAsia="Montserrat"/>
                    <w:b/>
                    <w:sz w:val="32"/>
                    <w:szCs w:val="32"/>
                    <w:u w:val="single"/>
                  </w:rPr>
                </w:pPr>
              </w:p>
              <w:p w14:paraId="277F095C" w14:textId="1776660B" w:rsidR="00AA22B4" w:rsidRPr="0025291C" w:rsidRDefault="005B39F5" w:rsidP="00A8383D">
                <w:pPr>
                  <w:jc w:val="center"/>
                  <w:rPr>
                    <w:rFonts w:eastAsia="Montserrat"/>
                    <w:b/>
                    <w:sz w:val="32"/>
                    <w:szCs w:val="32"/>
                    <w:u w:val="single"/>
                  </w:rPr>
                </w:pPr>
                <w:r>
                  <w:rPr>
                    <w:rFonts w:eastAsia="Montserrat"/>
                    <w:b/>
                    <w:sz w:val="32"/>
                    <w:szCs w:val="32"/>
                    <w:u w:val="single"/>
                  </w:rPr>
                  <w:t xml:space="preserve">Cadre de réponse technique </w:t>
                </w:r>
              </w:p>
              <w:p w14:paraId="4F96CA84" w14:textId="77777777" w:rsidR="00AA22B4" w:rsidRPr="0025291C" w:rsidRDefault="00AA22B4" w:rsidP="00A8383D">
                <w:pPr>
                  <w:jc w:val="center"/>
                  <w:rPr>
                    <w:rFonts w:eastAsia="Calibri"/>
                    <w:b/>
                    <w:sz w:val="36"/>
                    <w:szCs w:val="36"/>
                  </w:rPr>
                </w:pPr>
              </w:p>
              <w:p w14:paraId="529529E3" w14:textId="02808127" w:rsidR="00AA22B4" w:rsidRPr="0015572C" w:rsidRDefault="00625CE9" w:rsidP="00944E2D">
                <w:pPr>
                  <w:jc w:val="center"/>
                  <w:rPr>
                    <w:rFonts w:eastAsia="Calibri"/>
                    <w:b/>
                    <w:sz w:val="36"/>
                    <w:szCs w:val="36"/>
                  </w:rPr>
                </w:pPr>
                <w:r w:rsidRPr="00CB4C0C">
                  <w:rPr>
                    <w:b/>
                    <w:sz w:val="36"/>
                    <w:szCs w:val="36"/>
                  </w:rPr>
                  <w:t xml:space="preserve">Prestation d’assistance utilisateur, support technique et accompagnement opérationnel à l'utilisation du logiciel </w:t>
                </w:r>
                <w:proofErr w:type="spellStart"/>
                <w:r w:rsidRPr="00CB4C0C">
                  <w:rPr>
                    <w:b/>
                    <w:sz w:val="36"/>
                    <w:szCs w:val="36"/>
                  </w:rPr>
                  <w:t>RenoiRH</w:t>
                </w:r>
                <w:proofErr w:type="spellEnd"/>
              </w:p>
            </w:tc>
          </w:tr>
        </w:tbl>
        <w:p w14:paraId="7C6CE4E7" w14:textId="77777777" w:rsidR="00AA22B4" w:rsidRPr="0025291C" w:rsidRDefault="00AA22B4" w:rsidP="00AA22B4">
          <w:pPr>
            <w:ind w:right="2370"/>
          </w:pPr>
        </w:p>
        <w:p w14:paraId="22966DB3" w14:textId="43698ABC" w:rsidR="0015572C" w:rsidRDefault="0015572C" w:rsidP="0015572C">
          <w:pPr>
            <w:ind w:left="109" w:right="-20"/>
            <w:jc w:val="center"/>
            <w:rPr>
              <w:rFonts w:eastAsia="Montserrat"/>
              <w:b/>
              <w:bCs/>
              <w:szCs w:val="16"/>
            </w:rPr>
          </w:pPr>
          <w:r w:rsidRPr="00EA3AE6">
            <w:rPr>
              <w:rFonts w:eastAsia="Montserrat"/>
              <w:b/>
              <w:bCs/>
              <w:szCs w:val="16"/>
            </w:rPr>
            <w:t xml:space="preserve">Marché </w:t>
          </w:r>
          <w:r w:rsidR="00F333CD">
            <w:rPr>
              <w:rFonts w:eastAsia="Montserrat"/>
              <w:b/>
              <w:bCs/>
              <w:szCs w:val="16"/>
            </w:rPr>
            <w:t>passé</w:t>
          </w:r>
          <w:r w:rsidR="00F333CD" w:rsidRPr="00F333CD">
            <w:rPr>
              <w:rFonts w:eastAsia="Montserrat"/>
              <w:b/>
              <w:bCs/>
              <w:szCs w:val="16"/>
            </w:rPr>
            <w:t xml:space="preserve"> en Appel d'offre ouvert en application des articles L.2124-2, R.2124-2 1° et R. 2161-2 à R. 2161-</w:t>
          </w:r>
          <w:r w:rsidR="00625CE9">
            <w:rPr>
              <w:rFonts w:eastAsia="Montserrat"/>
              <w:b/>
              <w:bCs/>
              <w:szCs w:val="16"/>
            </w:rPr>
            <w:t>5</w:t>
          </w:r>
          <w:r w:rsidR="00F333CD" w:rsidRPr="00F333CD">
            <w:rPr>
              <w:rFonts w:eastAsia="Montserrat"/>
              <w:b/>
              <w:bCs/>
              <w:szCs w:val="16"/>
            </w:rPr>
            <w:t xml:space="preserve"> du Code de la commande publique.</w:t>
          </w:r>
        </w:p>
        <w:p w14:paraId="6F155C2A" w14:textId="7ED17F3D" w:rsidR="00CF643E" w:rsidRPr="00F85D0E" w:rsidRDefault="00CF643E" w:rsidP="00CF643E">
          <w:pPr>
            <w:ind w:left="109" w:right="-20"/>
            <w:jc w:val="center"/>
            <w:rPr>
              <w:rFonts w:eastAsia="Montserrat"/>
              <w:b/>
              <w:bCs/>
              <w:sz w:val="40"/>
              <w:szCs w:val="28"/>
            </w:rPr>
          </w:pPr>
          <w:r w:rsidRPr="00F333CD">
            <w:rPr>
              <w:rFonts w:eastAsia="Montserrat"/>
              <w:b/>
              <w:bCs/>
              <w:szCs w:val="16"/>
            </w:rPr>
            <w:t>.</w:t>
          </w:r>
        </w:p>
        <w:p w14:paraId="3350D4F1" w14:textId="77777777" w:rsidR="00CF643E" w:rsidRPr="00F85D0E" w:rsidRDefault="00CF643E" w:rsidP="0015572C">
          <w:pPr>
            <w:ind w:left="109" w:right="-20"/>
            <w:jc w:val="center"/>
            <w:rPr>
              <w:rFonts w:eastAsia="Montserrat"/>
              <w:b/>
              <w:bCs/>
              <w:sz w:val="40"/>
              <w:szCs w:val="28"/>
            </w:rPr>
          </w:pPr>
        </w:p>
        <w:p w14:paraId="78966D2C" w14:textId="3AE52B37" w:rsidR="00AA22B4" w:rsidRPr="00653367" w:rsidRDefault="00AA22B4" w:rsidP="00AA22B4">
          <w:pPr>
            <w:ind w:left="109" w:right="-20"/>
            <w:jc w:val="center"/>
            <w:rPr>
              <w:rFonts w:eastAsia="Montserrat"/>
              <w:b/>
              <w:bCs/>
              <w:sz w:val="18"/>
              <w:szCs w:val="18"/>
            </w:rPr>
          </w:pPr>
        </w:p>
        <w:p w14:paraId="3DE7298B" w14:textId="77777777" w:rsidR="00AA22B4" w:rsidRPr="00653367" w:rsidRDefault="00AA22B4" w:rsidP="00AA22B4">
          <w:pPr>
            <w:ind w:right="2370"/>
            <w:rPr>
              <w:rFonts w:eastAsia="Montserrat"/>
              <w:color w:val="58595B"/>
              <w:sz w:val="18"/>
              <w:szCs w:val="18"/>
            </w:rPr>
          </w:pPr>
        </w:p>
        <w:p w14:paraId="68319D60" w14:textId="77777777" w:rsidR="00AA22B4" w:rsidRDefault="00AA22B4" w:rsidP="00AA22B4">
          <w:pPr>
            <w:ind w:right="2370"/>
            <w:rPr>
              <w:rFonts w:eastAsia="Montserrat"/>
              <w:sz w:val="20"/>
            </w:rPr>
          </w:pPr>
        </w:p>
        <w:p w14:paraId="29385F7A" w14:textId="77777777" w:rsidR="00C31D2C" w:rsidRDefault="00C31D2C" w:rsidP="00AA22B4">
          <w:pPr>
            <w:ind w:left="109" w:right="2370"/>
            <w:jc w:val="left"/>
            <w:rPr>
              <w:rFonts w:eastAsia="Montserrat"/>
              <w:sz w:val="20"/>
            </w:rPr>
          </w:pPr>
        </w:p>
        <w:p w14:paraId="79872B45" w14:textId="77777777" w:rsidR="00D400F0" w:rsidRDefault="00D400F0" w:rsidP="00A045F2">
          <w:pPr>
            <w:ind w:right="435"/>
            <w:rPr>
              <w:rFonts w:eastAsia="Montserrat"/>
              <w:sz w:val="20"/>
            </w:rPr>
          </w:pPr>
        </w:p>
        <w:p w14:paraId="0C4DC4A6" w14:textId="77777777" w:rsidR="0015572C" w:rsidRDefault="0015572C" w:rsidP="00A045F2">
          <w:pPr>
            <w:ind w:right="435"/>
            <w:rPr>
              <w:rFonts w:eastAsia="Montserrat"/>
              <w:color w:val="58595B"/>
              <w:sz w:val="20"/>
              <w:szCs w:val="20"/>
            </w:rPr>
          </w:pPr>
        </w:p>
        <w:p w14:paraId="002165B5" w14:textId="228AD964" w:rsidR="0015572C" w:rsidRDefault="00AA22B4" w:rsidP="00363033">
          <w:pPr>
            <w:ind w:left="109" w:right="435"/>
            <w:jc w:val="center"/>
            <w:rPr>
              <w:rFonts w:eastAsia="Montserrat"/>
              <w:color w:val="58595B"/>
              <w:sz w:val="20"/>
              <w:szCs w:val="20"/>
            </w:rPr>
          </w:pPr>
          <w:r w:rsidRPr="00653367">
            <w:rPr>
              <w:rFonts w:eastAsia="Montserrat"/>
              <w:color w:val="58595B"/>
              <w:sz w:val="20"/>
              <w:szCs w:val="20"/>
            </w:rPr>
            <w:t xml:space="preserve">L’ensemble des documents </w:t>
          </w:r>
          <w:r w:rsidRPr="00653367">
            <w:rPr>
              <w:rFonts w:eastAsia="Montserrat"/>
              <w:color w:val="58595B"/>
              <w:spacing w:val="-5"/>
              <w:sz w:val="20"/>
              <w:szCs w:val="20"/>
            </w:rPr>
            <w:t>c</w:t>
          </w:r>
          <w:r w:rsidRPr="00653367">
            <w:rPr>
              <w:rFonts w:eastAsia="Montserrat"/>
              <w:color w:val="58595B"/>
              <w:sz w:val="20"/>
              <w:szCs w:val="20"/>
            </w:rPr>
            <w:t xml:space="preserve">onstituant le dossier de </w:t>
          </w:r>
          <w:r w:rsidRPr="00653367">
            <w:rPr>
              <w:rFonts w:eastAsia="Montserrat"/>
              <w:color w:val="58595B"/>
              <w:spacing w:val="-5"/>
              <w:sz w:val="20"/>
              <w:szCs w:val="20"/>
            </w:rPr>
            <w:t>c</w:t>
          </w:r>
          <w:r w:rsidRPr="00653367">
            <w:rPr>
              <w:rFonts w:eastAsia="Montserrat"/>
              <w:color w:val="58595B"/>
              <w:sz w:val="20"/>
              <w:szCs w:val="20"/>
            </w:rPr>
            <w:t>onsultation des entreprises pour la présen</w:t>
          </w:r>
          <w:r w:rsidRPr="00653367">
            <w:rPr>
              <w:rFonts w:eastAsia="Montserrat"/>
              <w:color w:val="58595B"/>
              <w:spacing w:val="-1"/>
              <w:sz w:val="20"/>
              <w:szCs w:val="20"/>
            </w:rPr>
            <w:t>t</w:t>
          </w:r>
          <w:r w:rsidRPr="00653367">
            <w:rPr>
              <w:rFonts w:eastAsia="Montserrat"/>
              <w:color w:val="58595B"/>
              <w:sz w:val="20"/>
              <w:szCs w:val="20"/>
            </w:rPr>
            <w:t>e pro</w:t>
          </w:r>
          <w:r w:rsidRPr="00653367">
            <w:rPr>
              <w:rFonts w:eastAsia="Montserrat"/>
              <w:color w:val="58595B"/>
              <w:spacing w:val="-5"/>
              <w:sz w:val="20"/>
              <w:szCs w:val="20"/>
            </w:rPr>
            <w:t>c</w:t>
          </w:r>
          <w:r w:rsidRPr="00653367">
            <w:rPr>
              <w:rFonts w:eastAsia="Montserrat"/>
              <w:color w:val="58595B"/>
              <w:sz w:val="20"/>
              <w:szCs w:val="20"/>
            </w:rPr>
            <w:t xml:space="preserve">édure est </w:t>
          </w:r>
          <w:r w:rsidRPr="00653367">
            <w:rPr>
              <w:rFonts w:eastAsia="Montserrat"/>
              <w:color w:val="58595B"/>
              <w:spacing w:val="-1"/>
              <w:sz w:val="20"/>
              <w:szCs w:val="20"/>
            </w:rPr>
            <w:t>t</w:t>
          </w:r>
          <w:r w:rsidRPr="00653367">
            <w:rPr>
              <w:rFonts w:eastAsia="Montserrat"/>
              <w:color w:val="58595B"/>
              <w:sz w:val="20"/>
              <w:szCs w:val="20"/>
            </w:rPr>
            <w:t>éléchargeable à partir du si</w:t>
          </w:r>
          <w:r w:rsidRPr="00653367">
            <w:rPr>
              <w:rFonts w:eastAsia="Montserrat"/>
              <w:color w:val="58595B"/>
              <w:spacing w:val="-1"/>
              <w:sz w:val="20"/>
              <w:szCs w:val="20"/>
            </w:rPr>
            <w:t>t</w:t>
          </w:r>
          <w:hyperlink r:id="rId11">
            <w:r w:rsidR="00BC257C">
              <w:rPr>
                <w:rFonts w:eastAsia="Montserrat"/>
                <w:color w:val="58595B"/>
                <w:sz w:val="20"/>
                <w:szCs w:val="20"/>
              </w:rPr>
              <w:t>e</w:t>
            </w:r>
          </w:hyperlink>
          <w:r w:rsidR="00BC257C" w:rsidRPr="00BC257C">
            <w:t xml:space="preserve"> </w:t>
          </w:r>
          <w:hyperlink r:id="rId12" w:history="1">
            <w:r w:rsidR="00BC257C" w:rsidRPr="00C64D08">
              <w:rPr>
                <w:rStyle w:val="Lienhypertexte"/>
                <w:rFonts w:eastAsia="Montserrat"/>
                <w:sz w:val="20"/>
                <w:szCs w:val="20"/>
              </w:rPr>
              <w:t>https://www.marches-publics.gouv.fr</w:t>
            </w:r>
          </w:hyperlink>
        </w:p>
        <w:p w14:paraId="65E48FA8" w14:textId="36E3C2A3" w:rsidR="004207A3" w:rsidRDefault="0015572C" w:rsidP="009C2EA7">
          <w:pPr>
            <w:jc w:val="left"/>
            <w:rPr>
              <w:rFonts w:eastAsia="Montserrat"/>
              <w:color w:val="58595B"/>
              <w:sz w:val="20"/>
              <w:szCs w:val="20"/>
            </w:rPr>
          </w:pPr>
          <w:r>
            <w:rPr>
              <w:rFonts w:eastAsia="Montserrat"/>
              <w:color w:val="58595B"/>
              <w:sz w:val="20"/>
              <w:szCs w:val="20"/>
            </w:rPr>
            <w:br w:type="page"/>
          </w:r>
        </w:p>
      </w:sdtContent>
    </w:sdt>
    <w:p w14:paraId="1B14C5EC" w14:textId="5AAEAEEB" w:rsidR="00E51669" w:rsidRDefault="00E51669">
      <w:pPr>
        <w:jc w:val="left"/>
        <w:rPr>
          <w:color w:val="58595B"/>
          <w:sz w:val="20"/>
          <w:szCs w:val="20"/>
        </w:rPr>
      </w:pPr>
      <w:bookmarkStart w:id="0" w:name="_Toc135021494"/>
      <w:bookmarkStart w:id="1" w:name="_Toc347913752"/>
    </w:p>
    <w:p w14:paraId="09FD33B1" w14:textId="00258359" w:rsidR="00531F93" w:rsidRDefault="00531F93" w:rsidP="007C438E">
      <w:pPr>
        <w:pStyle w:val="Titre1"/>
      </w:pPr>
      <w:bookmarkStart w:id="2" w:name="_Toc170805253"/>
      <w:bookmarkEnd w:id="0"/>
      <w:bookmarkEnd w:id="1"/>
      <w:r>
        <w:t>Rappel des critères de jugement des offres</w:t>
      </w:r>
      <w:bookmarkEnd w:id="2"/>
    </w:p>
    <w:p w14:paraId="3A2CACB9" w14:textId="64F94EA6" w:rsidR="00531F93" w:rsidRDefault="00531F93" w:rsidP="00531F93"/>
    <w:p w14:paraId="6FE4E57E" w14:textId="046E6E2E" w:rsidR="00531F93" w:rsidRDefault="00531F93" w:rsidP="00531F93">
      <w:pPr>
        <w:rPr>
          <w:sz w:val="20"/>
          <w:szCs w:val="20"/>
        </w:rPr>
      </w:pPr>
      <w:r w:rsidRPr="5ACEB6ED">
        <w:rPr>
          <w:sz w:val="20"/>
          <w:szCs w:val="20"/>
        </w:rPr>
        <w:t>L’offr</w:t>
      </w:r>
      <w:r>
        <w:rPr>
          <w:sz w:val="20"/>
          <w:szCs w:val="20"/>
        </w:rPr>
        <w:t xml:space="preserve">e </w:t>
      </w:r>
      <w:r w:rsidRPr="5ACEB6ED">
        <w:rPr>
          <w:sz w:val="20"/>
          <w:szCs w:val="20"/>
        </w:rPr>
        <w:t xml:space="preserve">la plus avantageuse est jugée en tenant compte des critères suivants tels que </w:t>
      </w:r>
      <w:r>
        <w:rPr>
          <w:sz w:val="20"/>
          <w:szCs w:val="20"/>
        </w:rPr>
        <w:t>mentionnés</w:t>
      </w:r>
      <w:r w:rsidRPr="5ACEB6ED">
        <w:rPr>
          <w:sz w:val="20"/>
          <w:szCs w:val="20"/>
        </w:rPr>
        <w:t xml:space="preserve"> ci-dessous puis classés par ordre décroissant :</w:t>
      </w:r>
    </w:p>
    <w:p w14:paraId="1B859AED" w14:textId="791DD6F9" w:rsidR="000E2AE1" w:rsidRDefault="000E2AE1" w:rsidP="00531F93">
      <w:pPr>
        <w:rPr>
          <w:sz w:val="20"/>
          <w:szCs w:val="20"/>
        </w:rPr>
      </w:pPr>
    </w:p>
    <w:p w14:paraId="08CD07EB" w14:textId="77777777" w:rsidR="000E2AE1" w:rsidRDefault="000E2AE1" w:rsidP="00531F93">
      <w:pPr>
        <w:rPr>
          <w:sz w:val="20"/>
          <w:szCs w:val="20"/>
        </w:rPr>
      </w:pPr>
    </w:p>
    <w:p w14:paraId="15EFF792" w14:textId="77777777" w:rsidR="007C438E" w:rsidRDefault="007C438E" w:rsidP="00531F93">
      <w:pPr>
        <w:rPr>
          <w:sz w:val="20"/>
          <w:szCs w:val="20"/>
        </w:rPr>
      </w:pPr>
    </w:p>
    <w:tbl>
      <w:tblPr>
        <w:tblW w:w="9009" w:type="dxa"/>
        <w:tblLayout w:type="fixed"/>
        <w:tblLook w:val="04A0" w:firstRow="1" w:lastRow="0" w:firstColumn="1" w:lastColumn="0" w:noHBand="0" w:noVBand="1"/>
      </w:tblPr>
      <w:tblGrid>
        <w:gridCol w:w="7642"/>
        <w:gridCol w:w="1367"/>
      </w:tblGrid>
      <w:tr w:rsidR="00625CE9" w:rsidRPr="000806C1" w14:paraId="3509A8D3" w14:textId="77777777" w:rsidTr="00396BDF">
        <w:trPr>
          <w:cantSplit/>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61E397" w14:textId="77777777" w:rsidR="00625CE9" w:rsidRPr="000806C1" w:rsidRDefault="00625CE9" w:rsidP="00396BDF">
            <w:pPr>
              <w:rPr>
                <w:color w:val="000000" w:themeColor="text1"/>
                <w:sz w:val="28"/>
                <w:szCs w:val="28"/>
              </w:rPr>
            </w:pPr>
            <w:r>
              <w:rPr>
                <w:b/>
                <w:bCs/>
                <w:color w:val="000000" w:themeColor="text1"/>
                <w:sz w:val="28"/>
                <w:szCs w:val="28"/>
              </w:rPr>
              <w:t xml:space="preserve">Critères de jugements des offres </w:t>
            </w: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C64E09D" w14:textId="77777777" w:rsidR="00625CE9" w:rsidRPr="000806C1" w:rsidRDefault="00625CE9" w:rsidP="00396BDF">
            <w:pPr>
              <w:rPr>
                <w:color w:val="000000" w:themeColor="text1"/>
                <w:sz w:val="28"/>
                <w:szCs w:val="28"/>
              </w:rPr>
            </w:pPr>
            <w:r w:rsidRPr="000806C1">
              <w:rPr>
                <w:b/>
                <w:bCs/>
                <w:color w:val="000000" w:themeColor="text1"/>
                <w:sz w:val="20"/>
                <w:szCs w:val="28"/>
              </w:rPr>
              <w:t>Pondération</w:t>
            </w:r>
          </w:p>
        </w:tc>
      </w:tr>
      <w:tr w:rsidR="00625CE9" w:rsidRPr="000806C1" w14:paraId="1636D821" w14:textId="77777777" w:rsidTr="00396BDF">
        <w:trPr>
          <w:cantSplit/>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E9E6C8F" w14:textId="77777777" w:rsidR="00625CE9" w:rsidRPr="00B73A3A" w:rsidRDefault="00625CE9" w:rsidP="00396BDF">
            <w:pPr>
              <w:rPr>
                <w:color w:val="000000" w:themeColor="text1"/>
                <w:sz w:val="28"/>
                <w:szCs w:val="28"/>
              </w:rPr>
            </w:pPr>
            <w:r w:rsidRPr="00B73A3A">
              <w:rPr>
                <w:b/>
                <w:bCs/>
                <w:color w:val="000000" w:themeColor="text1"/>
                <w:sz w:val="28"/>
                <w:szCs w:val="28"/>
              </w:rPr>
              <w:t>Critère 1</w:t>
            </w:r>
            <w:r w:rsidRPr="00B73A3A">
              <w:rPr>
                <w:color w:val="000000" w:themeColor="text1"/>
                <w:sz w:val="28"/>
                <w:szCs w:val="28"/>
              </w:rPr>
              <w:t xml:space="preserve"> : </w:t>
            </w:r>
            <w:r w:rsidRPr="00B73A3A">
              <w:rPr>
                <w:b/>
                <w:bCs/>
                <w:color w:val="000000" w:themeColor="text1"/>
                <w:sz w:val="28"/>
                <w:szCs w:val="28"/>
              </w:rPr>
              <w:t>Valeur technique</w:t>
            </w:r>
          </w:p>
          <w:p w14:paraId="2EB795D9" w14:textId="77777777" w:rsidR="00625CE9" w:rsidRPr="00B73A3A" w:rsidRDefault="00625CE9" w:rsidP="00396BDF">
            <w:pPr>
              <w:rPr>
                <w:color w:val="000000" w:themeColor="text1"/>
                <w:sz w:val="18"/>
                <w:szCs w:val="18"/>
              </w:rPr>
            </w:pPr>
            <w:r w:rsidRPr="00B73A3A">
              <w:rPr>
                <w:i/>
                <w:iCs/>
                <w:color w:val="000000" w:themeColor="text1"/>
                <w:sz w:val="18"/>
                <w:szCs w:val="18"/>
              </w:rPr>
              <w:t>Ce critère est jugé à partir du cadre de réponse technique complété par les candidats</w:t>
            </w: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53FC6EE3" w14:textId="77777777" w:rsidR="00625CE9" w:rsidRPr="000806C1" w:rsidRDefault="00625CE9" w:rsidP="00396BDF">
            <w:pPr>
              <w:jc w:val="center"/>
              <w:rPr>
                <w:b/>
                <w:bCs/>
                <w:color w:val="000000" w:themeColor="text1"/>
              </w:rPr>
            </w:pPr>
            <w:r>
              <w:rPr>
                <w:b/>
                <w:bCs/>
                <w:color w:val="000000" w:themeColor="text1"/>
              </w:rPr>
              <w:t>50</w:t>
            </w:r>
          </w:p>
        </w:tc>
      </w:tr>
      <w:tr w:rsidR="00625CE9" w:rsidRPr="000806C1" w14:paraId="71960B01" w14:textId="77777777" w:rsidTr="00396BDF">
        <w:trPr>
          <w:cantSplit/>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10E1F69" w14:textId="77777777" w:rsidR="00625CE9" w:rsidRPr="00611D4D" w:rsidRDefault="00625CE9" w:rsidP="00396BDF">
            <w:pPr>
              <w:rPr>
                <w:color w:val="000000" w:themeColor="text1"/>
                <w:sz w:val="20"/>
                <w:szCs w:val="20"/>
                <w:highlight w:val="yellow"/>
                <w:u w:val="single"/>
              </w:rPr>
            </w:pPr>
          </w:p>
          <w:p w14:paraId="25D7EC8B" w14:textId="77777777" w:rsidR="00625CE9" w:rsidRDefault="00625CE9" w:rsidP="00396BDF">
            <w:pPr>
              <w:spacing w:after="53" w:line="247" w:lineRule="auto"/>
              <w:ind w:right="57"/>
              <w:rPr>
                <w:rFonts w:eastAsia="Arial"/>
                <w:b/>
                <w:color w:val="000000" w:themeColor="text1"/>
                <w:sz w:val="20"/>
                <w:szCs w:val="20"/>
              </w:rPr>
            </w:pPr>
            <w:r w:rsidRPr="00B73A3A">
              <w:rPr>
                <w:color w:val="000000" w:themeColor="text1"/>
                <w:sz w:val="20"/>
                <w:szCs w:val="20"/>
                <w:u w:val="single" w:color="000000"/>
              </w:rPr>
              <w:t>Sous-critère 1.1</w:t>
            </w:r>
            <w:r w:rsidRPr="00B73A3A">
              <w:rPr>
                <w:color w:val="000000" w:themeColor="text1"/>
                <w:sz w:val="20"/>
                <w:szCs w:val="20"/>
              </w:rPr>
              <w:t xml:space="preserve"> :</w:t>
            </w:r>
            <w:r w:rsidRPr="00B73A3A">
              <w:rPr>
                <w:rFonts w:eastAsia="Arial"/>
                <w:b/>
                <w:color w:val="000000" w:themeColor="text1"/>
                <w:sz w:val="20"/>
                <w:szCs w:val="20"/>
              </w:rPr>
              <w:t xml:space="preserve"> Pertinence et qualité des moyens humains mis en œuvre</w:t>
            </w:r>
          </w:p>
          <w:p w14:paraId="679A4B76" w14:textId="77777777" w:rsidR="00625CE9" w:rsidRPr="006F2002" w:rsidRDefault="00625CE9" w:rsidP="00396BDF">
            <w:pPr>
              <w:spacing w:after="53" w:line="247" w:lineRule="auto"/>
              <w:ind w:right="57"/>
              <w:rPr>
                <w:rFonts w:eastAsia="Arial"/>
                <w:color w:val="000000" w:themeColor="text1"/>
                <w:sz w:val="20"/>
                <w:szCs w:val="20"/>
              </w:rPr>
            </w:pPr>
          </w:p>
          <w:p w14:paraId="254DEC33" w14:textId="77777777" w:rsidR="00625CE9" w:rsidRPr="00FF221B" w:rsidRDefault="00625CE9" w:rsidP="00625CE9">
            <w:pPr>
              <w:pStyle w:val="Paragraphedeliste"/>
              <w:numPr>
                <w:ilvl w:val="0"/>
                <w:numId w:val="42"/>
              </w:numPr>
              <w:spacing w:after="53" w:line="247" w:lineRule="auto"/>
              <w:ind w:right="57"/>
              <w:rPr>
                <w:rFonts w:eastAsia="Arial"/>
                <w:color w:val="000000" w:themeColor="text1"/>
                <w:sz w:val="20"/>
                <w:szCs w:val="20"/>
              </w:rPr>
            </w:pPr>
            <w:r w:rsidRPr="006F2002">
              <w:rPr>
                <w:rFonts w:eastAsia="Arial"/>
                <w:color w:val="000000" w:themeColor="text1"/>
                <w:sz w:val="20"/>
                <w:szCs w:val="20"/>
              </w:rPr>
              <w:t xml:space="preserve">Expérience et compétences des profils des intervenants </w:t>
            </w:r>
            <w:r>
              <w:rPr>
                <w:rFonts w:eastAsia="Arial"/>
                <w:color w:val="000000" w:themeColor="text1"/>
                <w:sz w:val="20"/>
                <w:szCs w:val="20"/>
              </w:rPr>
              <w:t>(20)</w:t>
            </w:r>
          </w:p>
          <w:p w14:paraId="396B1D72" w14:textId="77777777" w:rsidR="00625CE9" w:rsidRPr="006F2002" w:rsidRDefault="00625CE9" w:rsidP="00396BDF">
            <w:pPr>
              <w:spacing w:after="53" w:line="247" w:lineRule="auto"/>
              <w:ind w:right="57"/>
              <w:rPr>
                <w:rFonts w:eastAsia="Arial"/>
                <w:color w:val="000000" w:themeColor="text1"/>
                <w:sz w:val="20"/>
                <w:szCs w:val="20"/>
              </w:rPr>
            </w:pPr>
          </w:p>
          <w:p w14:paraId="5D556BBD" w14:textId="77777777" w:rsidR="00625CE9" w:rsidRDefault="00625CE9" w:rsidP="00625CE9">
            <w:pPr>
              <w:pStyle w:val="Paragraphedeliste"/>
              <w:numPr>
                <w:ilvl w:val="0"/>
                <w:numId w:val="42"/>
              </w:numPr>
              <w:spacing w:after="53" w:line="247" w:lineRule="auto"/>
              <w:ind w:right="57"/>
              <w:rPr>
                <w:rFonts w:eastAsia="Arial"/>
                <w:color w:val="000000" w:themeColor="text1"/>
                <w:sz w:val="20"/>
                <w:szCs w:val="20"/>
              </w:rPr>
            </w:pPr>
            <w:r w:rsidRPr="006F2002">
              <w:rPr>
                <w:rFonts w:eastAsia="Arial"/>
                <w:color w:val="000000" w:themeColor="text1"/>
                <w:sz w:val="20"/>
                <w:szCs w:val="20"/>
              </w:rPr>
              <w:t xml:space="preserve">L’organisation et les méthodes de management, et du suivi des intervenants pour maintenir la qualité des interventions tout au long du marché </w:t>
            </w:r>
            <w:r>
              <w:rPr>
                <w:rFonts w:eastAsia="Arial"/>
                <w:color w:val="000000" w:themeColor="text1"/>
                <w:sz w:val="20"/>
                <w:szCs w:val="20"/>
              </w:rPr>
              <w:t>(10)</w:t>
            </w:r>
          </w:p>
          <w:p w14:paraId="31131CE2" w14:textId="77777777" w:rsidR="00625CE9" w:rsidRPr="00D20D95" w:rsidRDefault="00625CE9" w:rsidP="00396BDF">
            <w:pPr>
              <w:pStyle w:val="Paragraphedeliste"/>
              <w:spacing w:after="53" w:line="247" w:lineRule="auto"/>
              <w:ind w:left="0" w:right="57"/>
            </w:pP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547E12B" w14:textId="77777777" w:rsidR="00625CE9" w:rsidRPr="000806C1" w:rsidRDefault="00625CE9" w:rsidP="00396BDF">
            <w:pPr>
              <w:jc w:val="center"/>
              <w:rPr>
                <w:color w:val="000000" w:themeColor="text1"/>
              </w:rPr>
            </w:pPr>
            <w:r>
              <w:rPr>
                <w:color w:val="000000" w:themeColor="text1"/>
              </w:rPr>
              <w:t>30</w:t>
            </w:r>
          </w:p>
        </w:tc>
      </w:tr>
      <w:tr w:rsidR="00625CE9" w:rsidRPr="000806C1" w14:paraId="38378DAC" w14:textId="77777777" w:rsidTr="00396BDF">
        <w:trPr>
          <w:cantSplit/>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4312425" w14:textId="77777777" w:rsidR="00625CE9" w:rsidRPr="00FF221B" w:rsidRDefault="00625CE9" w:rsidP="00396BDF">
            <w:pPr>
              <w:tabs>
                <w:tab w:val="right" w:pos="6445"/>
              </w:tabs>
              <w:spacing w:after="55" w:line="244" w:lineRule="auto"/>
              <w:ind w:right="58"/>
              <w:rPr>
                <w:color w:val="000000" w:themeColor="text1"/>
                <w:sz w:val="20"/>
                <w:szCs w:val="20"/>
              </w:rPr>
            </w:pPr>
            <w:r w:rsidRPr="00FF221B">
              <w:rPr>
                <w:color w:val="000000" w:themeColor="text1"/>
                <w:sz w:val="20"/>
                <w:szCs w:val="20"/>
                <w:u w:val="single"/>
              </w:rPr>
              <w:t>Sous-critère 1.2</w:t>
            </w:r>
            <w:r w:rsidRPr="00FF221B">
              <w:rPr>
                <w:color w:val="000000" w:themeColor="text1"/>
                <w:sz w:val="20"/>
                <w:szCs w:val="20"/>
              </w:rPr>
              <w:t xml:space="preserve"> : </w:t>
            </w:r>
            <w:r w:rsidRPr="00FF221B">
              <w:rPr>
                <w:b/>
                <w:color w:val="000000" w:themeColor="text1"/>
                <w:sz w:val="20"/>
                <w:szCs w:val="20"/>
              </w:rPr>
              <w:t>Qualité de l’accompagnement</w:t>
            </w:r>
            <w:r w:rsidRPr="00FF221B">
              <w:rPr>
                <w:color w:val="000000" w:themeColor="text1"/>
                <w:sz w:val="20"/>
                <w:szCs w:val="20"/>
              </w:rPr>
              <w:t xml:space="preserve"> </w:t>
            </w:r>
          </w:p>
          <w:p w14:paraId="0C445FCF" w14:textId="77777777" w:rsidR="00625CE9" w:rsidRPr="00FF221B" w:rsidRDefault="00625CE9" w:rsidP="00396BDF">
            <w:pPr>
              <w:tabs>
                <w:tab w:val="right" w:pos="6445"/>
              </w:tabs>
              <w:spacing w:after="55" w:line="244" w:lineRule="auto"/>
              <w:ind w:right="58"/>
              <w:rPr>
                <w:color w:val="000000" w:themeColor="text1"/>
                <w:sz w:val="20"/>
                <w:szCs w:val="20"/>
              </w:rPr>
            </w:pPr>
          </w:p>
          <w:p w14:paraId="361C3CCD" w14:textId="77777777" w:rsidR="00625CE9" w:rsidRPr="00FF221B" w:rsidRDefault="00625CE9" w:rsidP="00396BDF">
            <w:pPr>
              <w:tabs>
                <w:tab w:val="right" w:pos="6445"/>
              </w:tabs>
              <w:spacing w:after="55" w:line="244" w:lineRule="auto"/>
              <w:ind w:right="58"/>
              <w:rPr>
                <w:color w:val="000000" w:themeColor="text1"/>
                <w:sz w:val="20"/>
                <w:szCs w:val="20"/>
              </w:rPr>
            </w:pPr>
          </w:p>
          <w:p w14:paraId="74554B94" w14:textId="77777777" w:rsidR="00625CE9" w:rsidRPr="007C4D74" w:rsidRDefault="00625CE9" w:rsidP="00625CE9">
            <w:pPr>
              <w:pStyle w:val="Paragraphedeliste"/>
              <w:numPr>
                <w:ilvl w:val="0"/>
                <w:numId w:val="42"/>
              </w:numPr>
              <w:tabs>
                <w:tab w:val="right" w:pos="6445"/>
              </w:tabs>
              <w:spacing w:after="55" w:line="244" w:lineRule="auto"/>
              <w:ind w:right="58"/>
              <w:rPr>
                <w:color w:val="000000" w:themeColor="text1"/>
                <w:sz w:val="20"/>
                <w:szCs w:val="20"/>
              </w:rPr>
            </w:pPr>
            <w:r w:rsidRPr="00FF221B">
              <w:rPr>
                <w:color w:val="000000" w:themeColor="text1"/>
                <w:sz w:val="20"/>
                <w:szCs w:val="20"/>
              </w:rPr>
              <w:t>Gouvernance et pilotage du marché (hors formation) (1</w:t>
            </w:r>
            <w:r>
              <w:rPr>
                <w:color w:val="000000" w:themeColor="text1"/>
                <w:sz w:val="20"/>
                <w:szCs w:val="20"/>
              </w:rPr>
              <w:t>2</w:t>
            </w:r>
            <w:r w:rsidRPr="00FF221B">
              <w:rPr>
                <w:color w:val="000000" w:themeColor="text1"/>
                <w:sz w:val="20"/>
                <w:szCs w:val="20"/>
              </w:rPr>
              <w:t>)</w:t>
            </w:r>
          </w:p>
          <w:p w14:paraId="07415512" w14:textId="77777777" w:rsidR="00625CE9" w:rsidRPr="00FF221B" w:rsidRDefault="00625CE9" w:rsidP="00396BDF">
            <w:pPr>
              <w:tabs>
                <w:tab w:val="right" w:pos="6445"/>
              </w:tabs>
              <w:spacing w:after="55" w:line="244" w:lineRule="auto"/>
              <w:ind w:right="58"/>
              <w:rPr>
                <w:color w:val="000000" w:themeColor="text1"/>
                <w:sz w:val="20"/>
                <w:szCs w:val="20"/>
              </w:rPr>
            </w:pPr>
          </w:p>
          <w:p w14:paraId="70694105" w14:textId="77777777" w:rsidR="00625CE9" w:rsidRPr="007C4D74" w:rsidRDefault="00625CE9" w:rsidP="00625CE9">
            <w:pPr>
              <w:pStyle w:val="Paragraphedeliste"/>
              <w:numPr>
                <w:ilvl w:val="0"/>
                <w:numId w:val="42"/>
              </w:numPr>
              <w:tabs>
                <w:tab w:val="right" w:pos="6445"/>
              </w:tabs>
              <w:spacing w:after="55" w:line="244" w:lineRule="auto"/>
              <w:ind w:right="58"/>
              <w:rPr>
                <w:color w:val="000000" w:themeColor="text1"/>
                <w:sz w:val="20"/>
                <w:szCs w:val="20"/>
              </w:rPr>
            </w:pPr>
            <w:r w:rsidRPr="00FF221B">
              <w:rPr>
                <w:color w:val="000000" w:themeColor="text1"/>
                <w:sz w:val="20"/>
                <w:szCs w:val="20"/>
              </w:rPr>
              <w:t>Organisation des formations (</w:t>
            </w:r>
            <w:r>
              <w:rPr>
                <w:color w:val="000000" w:themeColor="text1"/>
                <w:sz w:val="20"/>
                <w:szCs w:val="20"/>
              </w:rPr>
              <w:t>4</w:t>
            </w:r>
            <w:r w:rsidRPr="00FF221B">
              <w:rPr>
                <w:color w:val="000000" w:themeColor="text1"/>
                <w:sz w:val="20"/>
                <w:szCs w:val="20"/>
              </w:rPr>
              <w:t>)</w:t>
            </w:r>
          </w:p>
          <w:p w14:paraId="10F04079" w14:textId="77777777" w:rsidR="00625CE9" w:rsidRPr="00FF221B" w:rsidRDefault="00625CE9" w:rsidP="00396BDF">
            <w:pPr>
              <w:tabs>
                <w:tab w:val="right" w:pos="6445"/>
              </w:tabs>
              <w:spacing w:after="55" w:line="244" w:lineRule="auto"/>
              <w:ind w:right="58"/>
              <w:rPr>
                <w:color w:val="000000" w:themeColor="text1"/>
                <w:sz w:val="20"/>
                <w:szCs w:val="20"/>
              </w:rPr>
            </w:pPr>
          </w:p>
          <w:p w14:paraId="6BE62BE9" w14:textId="77777777" w:rsidR="00625CE9" w:rsidRPr="00FF221B" w:rsidRDefault="00625CE9" w:rsidP="00625CE9">
            <w:pPr>
              <w:pStyle w:val="Paragraphedeliste"/>
              <w:numPr>
                <w:ilvl w:val="0"/>
                <w:numId w:val="42"/>
              </w:numPr>
              <w:tabs>
                <w:tab w:val="right" w:pos="6445"/>
              </w:tabs>
              <w:spacing w:after="55" w:line="244" w:lineRule="auto"/>
              <w:ind w:right="58"/>
              <w:rPr>
                <w:color w:val="000000" w:themeColor="text1"/>
                <w:sz w:val="20"/>
                <w:szCs w:val="20"/>
              </w:rPr>
            </w:pPr>
            <w:r w:rsidRPr="00FF221B">
              <w:rPr>
                <w:color w:val="000000" w:themeColor="text1"/>
                <w:sz w:val="20"/>
                <w:szCs w:val="20"/>
              </w:rPr>
              <w:t xml:space="preserve">Qualité </w:t>
            </w:r>
            <w:r>
              <w:rPr>
                <w:color w:val="000000" w:themeColor="text1"/>
                <w:sz w:val="20"/>
                <w:szCs w:val="20"/>
              </w:rPr>
              <w:t xml:space="preserve">des livrables de </w:t>
            </w:r>
            <w:proofErr w:type="spellStart"/>
            <w:r>
              <w:rPr>
                <w:color w:val="000000" w:themeColor="text1"/>
                <w:sz w:val="20"/>
                <w:szCs w:val="20"/>
              </w:rPr>
              <w:t>reporting</w:t>
            </w:r>
            <w:proofErr w:type="spellEnd"/>
            <w:r>
              <w:rPr>
                <w:color w:val="000000" w:themeColor="text1"/>
                <w:sz w:val="20"/>
                <w:szCs w:val="20"/>
              </w:rPr>
              <w:t>, notamment :</w:t>
            </w:r>
            <w:ins w:id="3" w:author="Carole HOLLEVILLE" w:date="2025-06-17T14:53:00Z">
              <w:r>
                <w:rPr>
                  <w:color w:val="000000" w:themeColor="text1"/>
                  <w:sz w:val="20"/>
                  <w:szCs w:val="20"/>
                </w:rPr>
                <w:t xml:space="preserve"> </w:t>
              </w:r>
            </w:ins>
            <w:r w:rsidRPr="00FF221B">
              <w:rPr>
                <w:color w:val="000000" w:themeColor="text1"/>
                <w:sz w:val="20"/>
                <w:szCs w:val="20"/>
              </w:rPr>
              <w:t>livrable « rapport d’intervention »</w:t>
            </w:r>
            <w:r>
              <w:rPr>
                <w:color w:val="000000" w:themeColor="text1"/>
                <w:sz w:val="20"/>
                <w:szCs w:val="20"/>
              </w:rPr>
              <w:t>, exemple de compte-rendu de Comité de projet (article 5.1 C du CCTP)</w:t>
            </w:r>
            <w:r w:rsidRPr="00FF221B">
              <w:rPr>
                <w:color w:val="000000" w:themeColor="text1"/>
                <w:sz w:val="20"/>
                <w:szCs w:val="20"/>
              </w:rPr>
              <w:t xml:space="preserve"> (</w:t>
            </w:r>
            <w:r>
              <w:rPr>
                <w:color w:val="000000" w:themeColor="text1"/>
                <w:sz w:val="20"/>
                <w:szCs w:val="20"/>
              </w:rPr>
              <w:t>4</w:t>
            </w:r>
            <w:r w:rsidRPr="00FF221B">
              <w:rPr>
                <w:color w:val="000000" w:themeColor="text1"/>
                <w:sz w:val="20"/>
                <w:szCs w:val="20"/>
              </w:rPr>
              <w:t>)</w:t>
            </w:r>
          </w:p>
          <w:p w14:paraId="782F6E32" w14:textId="77777777" w:rsidR="00625CE9" w:rsidRPr="007C4D74" w:rsidRDefault="00625CE9" w:rsidP="00396BDF">
            <w:pPr>
              <w:tabs>
                <w:tab w:val="right" w:pos="6445"/>
              </w:tabs>
              <w:spacing w:after="55" w:line="244" w:lineRule="auto"/>
              <w:ind w:right="58"/>
              <w:rPr>
                <w:i/>
                <w:color w:val="000000" w:themeColor="text1"/>
                <w:sz w:val="20"/>
                <w:szCs w:val="20"/>
              </w:rPr>
            </w:pPr>
            <w:r w:rsidRPr="007C4D74">
              <w:rPr>
                <w:i/>
                <w:color w:val="000000" w:themeColor="text1"/>
                <w:sz w:val="20"/>
                <w:szCs w:val="20"/>
              </w:rPr>
              <w:t>En l’absence de livrable la note pour ce point sera de zéro (0)</w:t>
            </w:r>
          </w:p>
          <w:p w14:paraId="4EA36B60" w14:textId="77777777" w:rsidR="00625CE9" w:rsidRPr="00FF221B" w:rsidRDefault="00625CE9" w:rsidP="00396BDF">
            <w:pPr>
              <w:tabs>
                <w:tab w:val="right" w:pos="6445"/>
              </w:tabs>
              <w:spacing w:after="55" w:line="244" w:lineRule="auto"/>
              <w:ind w:right="58"/>
              <w:rPr>
                <w:strike/>
                <w:color w:val="000000" w:themeColor="text1"/>
                <w:sz w:val="20"/>
                <w:szCs w:val="20"/>
              </w:rPr>
            </w:pP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6E5B1B69" w14:textId="77777777" w:rsidR="00625CE9" w:rsidRPr="000806C1" w:rsidRDefault="00625CE9" w:rsidP="00396BDF">
            <w:pPr>
              <w:jc w:val="center"/>
              <w:rPr>
                <w:color w:val="000000" w:themeColor="text1"/>
              </w:rPr>
            </w:pPr>
            <w:r>
              <w:rPr>
                <w:color w:val="000000" w:themeColor="text1"/>
              </w:rPr>
              <w:t>20</w:t>
            </w:r>
          </w:p>
        </w:tc>
      </w:tr>
      <w:tr w:rsidR="00625CE9" w:rsidRPr="00F9716C" w14:paraId="1404BE8B" w14:textId="77777777" w:rsidTr="00396BDF">
        <w:trPr>
          <w:cantSplit/>
          <w:trHeight w:val="1104"/>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642C325" w14:textId="77777777" w:rsidR="00625CE9" w:rsidRPr="00F9716C" w:rsidRDefault="00625CE9" w:rsidP="00396BDF">
            <w:pPr>
              <w:rPr>
                <w:b/>
                <w:bCs/>
                <w:color w:val="000000" w:themeColor="text1"/>
                <w:sz w:val="28"/>
                <w:szCs w:val="28"/>
              </w:rPr>
            </w:pPr>
            <w:r w:rsidRPr="00F9716C">
              <w:rPr>
                <w:b/>
                <w:bCs/>
                <w:color w:val="000000" w:themeColor="text1"/>
                <w:sz w:val="28"/>
                <w:szCs w:val="28"/>
              </w:rPr>
              <w:t>Critère 2 :</w:t>
            </w:r>
            <w:r w:rsidRPr="00F9716C">
              <w:rPr>
                <w:color w:val="000000" w:themeColor="text1"/>
                <w:sz w:val="28"/>
                <w:szCs w:val="28"/>
              </w:rPr>
              <w:t xml:space="preserve"> </w:t>
            </w:r>
            <w:r w:rsidRPr="00F9716C">
              <w:rPr>
                <w:b/>
                <w:bCs/>
                <w:color w:val="000000" w:themeColor="text1"/>
                <w:sz w:val="28"/>
                <w:szCs w:val="28"/>
              </w:rPr>
              <w:t>Prix</w:t>
            </w:r>
          </w:p>
          <w:p w14:paraId="0A453D1C" w14:textId="77777777" w:rsidR="00625CE9" w:rsidRPr="00F9716C" w:rsidRDefault="00625CE9" w:rsidP="00396BDF">
            <w:pPr>
              <w:rPr>
                <w:i/>
              </w:rPr>
            </w:pPr>
            <w:r w:rsidRPr="00F9716C">
              <w:rPr>
                <w:i/>
                <w:sz w:val="20"/>
              </w:rPr>
              <w:t>Ce critère est jugé à partir des prix fournis dans le DPGF et le BPU par les candidats</w:t>
            </w: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1D460668" w14:textId="77777777" w:rsidR="00625CE9" w:rsidRPr="00F9716C" w:rsidRDefault="00625CE9" w:rsidP="00396BDF">
            <w:pPr>
              <w:jc w:val="center"/>
              <w:rPr>
                <w:b/>
                <w:bCs/>
                <w:color w:val="000000" w:themeColor="text1"/>
              </w:rPr>
            </w:pPr>
          </w:p>
          <w:p w14:paraId="22709634" w14:textId="77777777" w:rsidR="00625CE9" w:rsidRPr="00F9716C" w:rsidRDefault="00625CE9" w:rsidP="00396BDF">
            <w:pPr>
              <w:jc w:val="center"/>
              <w:rPr>
                <w:b/>
                <w:bCs/>
                <w:color w:val="000000" w:themeColor="text1"/>
              </w:rPr>
            </w:pPr>
            <w:r w:rsidRPr="00F9716C">
              <w:rPr>
                <w:b/>
                <w:bCs/>
                <w:color w:val="000000" w:themeColor="text1"/>
              </w:rPr>
              <w:t>40</w:t>
            </w:r>
          </w:p>
          <w:p w14:paraId="543F1B3C" w14:textId="77777777" w:rsidR="00625CE9" w:rsidRPr="00F9716C" w:rsidRDefault="00625CE9" w:rsidP="00396BDF">
            <w:pPr>
              <w:jc w:val="center"/>
              <w:rPr>
                <w:b/>
                <w:bCs/>
                <w:color w:val="000000" w:themeColor="text1"/>
              </w:rPr>
            </w:pPr>
          </w:p>
        </w:tc>
      </w:tr>
      <w:tr w:rsidR="00625CE9" w:rsidRPr="00F9716C" w14:paraId="5C48CB8A" w14:textId="77777777" w:rsidTr="00396BDF">
        <w:trPr>
          <w:cantSplit/>
          <w:trHeight w:val="1104"/>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50E83A2" w14:textId="77777777" w:rsidR="00625CE9" w:rsidRPr="00F9716C" w:rsidRDefault="00625CE9" w:rsidP="00396BDF">
            <w:pPr>
              <w:rPr>
                <w:b/>
                <w:bCs/>
                <w:color w:val="000000" w:themeColor="text1"/>
                <w:sz w:val="20"/>
                <w:szCs w:val="20"/>
                <w:u w:val="single"/>
              </w:rPr>
            </w:pPr>
            <w:r w:rsidRPr="00F9716C">
              <w:rPr>
                <w:b/>
                <w:bCs/>
                <w:color w:val="000000" w:themeColor="text1"/>
                <w:sz w:val="20"/>
                <w:szCs w:val="20"/>
                <w:u w:val="single"/>
              </w:rPr>
              <w:t>Prix forfaitaire</w:t>
            </w:r>
          </w:p>
          <w:p w14:paraId="68DCACF9" w14:textId="77777777" w:rsidR="00625CE9" w:rsidRPr="00F9716C" w:rsidRDefault="00625CE9" w:rsidP="00396BDF">
            <w:pPr>
              <w:rPr>
                <w:bCs/>
                <w:color w:val="000000" w:themeColor="text1"/>
                <w:sz w:val="20"/>
                <w:szCs w:val="20"/>
              </w:rPr>
            </w:pPr>
          </w:p>
          <w:p w14:paraId="74E4C577" w14:textId="77777777" w:rsidR="00625CE9" w:rsidRPr="00F9716C" w:rsidRDefault="00625CE9" w:rsidP="00396BDF">
            <w:pPr>
              <w:rPr>
                <w:rFonts w:eastAsia="Montserrat"/>
                <w:i/>
                <w:sz w:val="20"/>
                <w:szCs w:val="20"/>
                <w:lang w:eastAsia="fr-FR"/>
              </w:rPr>
            </w:pPr>
            <w:r w:rsidRPr="00F9716C">
              <w:rPr>
                <w:i/>
                <w:iCs/>
                <w:color w:val="000000" w:themeColor="text1"/>
                <w:sz w:val="20"/>
                <w:szCs w:val="20"/>
              </w:rPr>
              <w:t>Ce sous-critère est jugé à partir des éléments financiers fourni dans le cadre financier</w:t>
            </w:r>
            <w:r w:rsidRPr="00F9716C">
              <w:rPr>
                <w:rFonts w:eastAsia="Montserrat"/>
                <w:i/>
                <w:color w:val="58595B"/>
                <w:sz w:val="20"/>
                <w:szCs w:val="20"/>
                <w:lang w:eastAsia="fr-FR"/>
              </w:rPr>
              <w:t xml:space="preserve"> </w:t>
            </w:r>
            <w:r w:rsidRPr="00F9716C">
              <w:rPr>
                <w:rFonts w:eastAsia="Montserrat"/>
                <w:i/>
                <w:sz w:val="20"/>
                <w:szCs w:val="20"/>
                <w:lang w:eastAsia="fr-FR"/>
              </w:rPr>
              <w:t xml:space="preserve">sur la base de la formule suivante : </w:t>
            </w:r>
          </w:p>
          <w:p w14:paraId="07784D7C" w14:textId="2C423AFE" w:rsidR="00625CE9" w:rsidRPr="00F9716C" w:rsidRDefault="00625CE9" w:rsidP="00396BDF">
            <w:pPr>
              <w:rPr>
                <w:rFonts w:eastAsia="Montserrat"/>
                <w:i/>
                <w:sz w:val="20"/>
                <w:szCs w:val="20"/>
                <w:lang w:eastAsia="fr-FR"/>
              </w:rPr>
            </w:pPr>
            <w:r w:rsidRPr="00F9716C">
              <w:rPr>
                <w:rFonts w:eastAsia="Montserrat"/>
                <w:i/>
                <w:sz w:val="20"/>
                <w:szCs w:val="20"/>
                <w:lang w:eastAsia="fr-FR"/>
              </w:rPr>
              <w:t>NOTE = (DPGF du candidat le moins disan</w:t>
            </w:r>
            <w:r w:rsidR="00DF5C1F">
              <w:rPr>
                <w:rFonts w:eastAsia="Montserrat"/>
                <w:i/>
                <w:sz w:val="20"/>
                <w:szCs w:val="20"/>
                <w:lang w:eastAsia="fr-FR"/>
              </w:rPr>
              <w:t>t/DPGF du candidat analysé) x 30</w:t>
            </w:r>
          </w:p>
          <w:p w14:paraId="2D414D37" w14:textId="77777777" w:rsidR="00625CE9" w:rsidRPr="00F9716C" w:rsidRDefault="00625CE9" w:rsidP="00396BDF">
            <w:pPr>
              <w:rPr>
                <w:bCs/>
                <w:i/>
                <w:color w:val="000000" w:themeColor="text1"/>
                <w:sz w:val="20"/>
                <w:szCs w:val="20"/>
              </w:rPr>
            </w:pP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D3BEF2D" w14:textId="77777777" w:rsidR="00625CE9" w:rsidRPr="00F9716C" w:rsidRDefault="00625CE9" w:rsidP="00396BDF">
            <w:pPr>
              <w:jc w:val="center"/>
              <w:rPr>
                <w:bCs/>
                <w:color w:val="000000" w:themeColor="text1"/>
                <w:szCs w:val="20"/>
              </w:rPr>
            </w:pPr>
          </w:p>
          <w:p w14:paraId="3F537407" w14:textId="77777777" w:rsidR="00625CE9" w:rsidRPr="00F9716C" w:rsidRDefault="00625CE9" w:rsidP="00396BDF">
            <w:pPr>
              <w:jc w:val="center"/>
              <w:rPr>
                <w:bCs/>
                <w:color w:val="000000" w:themeColor="text1"/>
                <w:szCs w:val="20"/>
              </w:rPr>
            </w:pPr>
          </w:p>
          <w:p w14:paraId="7F9712D8" w14:textId="77777777" w:rsidR="00625CE9" w:rsidRPr="00F9716C" w:rsidRDefault="00625CE9" w:rsidP="00396BDF">
            <w:pPr>
              <w:jc w:val="center"/>
              <w:rPr>
                <w:bCs/>
                <w:color w:val="000000" w:themeColor="text1"/>
                <w:szCs w:val="20"/>
              </w:rPr>
            </w:pPr>
          </w:p>
          <w:p w14:paraId="61BAF4A8" w14:textId="3FA23E85" w:rsidR="00625CE9" w:rsidRPr="00F9716C" w:rsidRDefault="00625CE9" w:rsidP="00DF5C1F">
            <w:pPr>
              <w:jc w:val="center"/>
              <w:rPr>
                <w:bCs/>
                <w:color w:val="000000" w:themeColor="text1"/>
                <w:szCs w:val="20"/>
              </w:rPr>
            </w:pPr>
            <w:r w:rsidRPr="00F9716C">
              <w:rPr>
                <w:bCs/>
                <w:color w:val="000000" w:themeColor="text1"/>
                <w:szCs w:val="20"/>
              </w:rPr>
              <w:t>3</w:t>
            </w:r>
            <w:r w:rsidR="00DF5C1F">
              <w:rPr>
                <w:bCs/>
                <w:color w:val="000000" w:themeColor="text1"/>
                <w:szCs w:val="20"/>
              </w:rPr>
              <w:t>0</w:t>
            </w:r>
          </w:p>
        </w:tc>
      </w:tr>
      <w:tr w:rsidR="00625CE9" w:rsidRPr="00F9716C" w14:paraId="770F056D" w14:textId="77777777" w:rsidTr="00396BDF">
        <w:trPr>
          <w:cantSplit/>
          <w:trHeight w:val="1104"/>
        </w:trPr>
        <w:tc>
          <w:tcPr>
            <w:tcW w:w="76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B5464B" w14:textId="77777777" w:rsidR="00625CE9" w:rsidRPr="00F9716C" w:rsidRDefault="00625CE9" w:rsidP="00396BDF">
            <w:pPr>
              <w:rPr>
                <w:b/>
                <w:bCs/>
                <w:color w:val="000000" w:themeColor="text1"/>
                <w:sz w:val="20"/>
                <w:szCs w:val="20"/>
                <w:u w:val="single"/>
              </w:rPr>
            </w:pPr>
            <w:r w:rsidRPr="00F9716C">
              <w:rPr>
                <w:b/>
                <w:bCs/>
                <w:color w:val="000000" w:themeColor="text1"/>
                <w:sz w:val="20"/>
                <w:szCs w:val="20"/>
                <w:u w:val="single"/>
              </w:rPr>
              <w:lastRenderedPageBreak/>
              <w:t>Prix unitaire</w:t>
            </w:r>
          </w:p>
          <w:p w14:paraId="1856B14C" w14:textId="77777777" w:rsidR="00625CE9" w:rsidRPr="00F9716C" w:rsidRDefault="00625CE9" w:rsidP="00396BDF">
            <w:pPr>
              <w:rPr>
                <w:bCs/>
                <w:color w:val="000000" w:themeColor="text1"/>
                <w:sz w:val="20"/>
                <w:szCs w:val="20"/>
              </w:rPr>
            </w:pPr>
          </w:p>
          <w:p w14:paraId="50DC6270" w14:textId="5AB4B18C" w:rsidR="00625CE9" w:rsidRDefault="00625CE9" w:rsidP="00396BDF">
            <w:pPr>
              <w:rPr>
                <w:rFonts w:eastAsia="Montserrat"/>
                <w:i/>
                <w:sz w:val="20"/>
                <w:szCs w:val="20"/>
                <w:lang w:eastAsia="fr-FR"/>
              </w:rPr>
            </w:pPr>
            <w:r w:rsidRPr="00F9716C">
              <w:rPr>
                <w:i/>
                <w:iCs/>
                <w:color w:val="000000" w:themeColor="text1"/>
                <w:sz w:val="20"/>
                <w:szCs w:val="20"/>
              </w:rPr>
              <w:t>Ce sous-critère est jugé à partir des éléments financiers fourni dans le cadre financier</w:t>
            </w:r>
            <w:r w:rsidRPr="00F9716C">
              <w:rPr>
                <w:rFonts w:eastAsia="Montserrat"/>
                <w:i/>
                <w:color w:val="58595B"/>
                <w:sz w:val="20"/>
                <w:szCs w:val="20"/>
                <w:lang w:eastAsia="fr-FR"/>
              </w:rPr>
              <w:t xml:space="preserve"> </w:t>
            </w:r>
            <w:r w:rsidRPr="00F9716C">
              <w:rPr>
                <w:rFonts w:eastAsia="Montserrat"/>
                <w:i/>
                <w:sz w:val="20"/>
                <w:szCs w:val="20"/>
                <w:lang w:eastAsia="fr-FR"/>
              </w:rPr>
              <w:t xml:space="preserve">sur la base de la formule suivante : </w:t>
            </w:r>
          </w:p>
          <w:p w14:paraId="610C27FE" w14:textId="26B1F835" w:rsidR="00625CE9" w:rsidRDefault="00625CE9" w:rsidP="00396BDF">
            <w:pPr>
              <w:rPr>
                <w:rFonts w:eastAsia="Montserrat"/>
                <w:i/>
                <w:sz w:val="20"/>
                <w:szCs w:val="20"/>
                <w:lang w:eastAsia="fr-FR"/>
              </w:rPr>
            </w:pPr>
          </w:p>
          <w:p w14:paraId="148BD875" w14:textId="27D91C36" w:rsidR="00625CE9" w:rsidRDefault="00625CE9" w:rsidP="00396BDF">
            <w:pPr>
              <w:rPr>
                <w:rFonts w:eastAsia="Montserrat"/>
                <w:i/>
                <w:sz w:val="20"/>
                <w:szCs w:val="20"/>
                <w:lang w:eastAsia="fr-FR"/>
              </w:rPr>
            </w:pPr>
            <w:r>
              <w:rPr>
                <w:rFonts w:eastAsia="Montserrat"/>
                <w:i/>
                <w:sz w:val="20"/>
                <w:szCs w:val="20"/>
                <w:lang w:eastAsia="fr-FR"/>
              </w:rPr>
              <w:t>BPU Mission 3.1 (</w:t>
            </w:r>
            <w:r w:rsidR="00DF5C1F">
              <w:rPr>
                <w:rFonts w:eastAsia="Montserrat"/>
                <w:i/>
                <w:sz w:val="20"/>
                <w:szCs w:val="20"/>
                <w:lang w:eastAsia="fr-FR"/>
              </w:rPr>
              <w:t>4</w:t>
            </w:r>
            <w:r>
              <w:rPr>
                <w:rFonts w:eastAsia="Montserrat"/>
                <w:i/>
                <w:sz w:val="20"/>
                <w:szCs w:val="20"/>
                <w:lang w:eastAsia="fr-FR"/>
              </w:rPr>
              <w:t xml:space="preserve">) </w:t>
            </w:r>
          </w:p>
          <w:p w14:paraId="005FD67B" w14:textId="694211FC" w:rsidR="00625CE9" w:rsidRDefault="00625CE9" w:rsidP="00396BDF">
            <w:pPr>
              <w:rPr>
                <w:rFonts w:eastAsia="Montserrat"/>
                <w:i/>
                <w:sz w:val="20"/>
                <w:szCs w:val="20"/>
                <w:lang w:eastAsia="fr-FR"/>
              </w:rPr>
            </w:pPr>
            <w:r w:rsidRPr="00F9716C">
              <w:rPr>
                <w:rFonts w:eastAsia="Montserrat"/>
                <w:i/>
                <w:sz w:val="20"/>
                <w:szCs w:val="20"/>
                <w:lang w:eastAsia="fr-FR"/>
              </w:rPr>
              <w:t>NOTE = (</w:t>
            </w:r>
            <w:r>
              <w:rPr>
                <w:rFonts w:eastAsia="Montserrat"/>
                <w:i/>
                <w:sz w:val="20"/>
                <w:szCs w:val="20"/>
                <w:lang w:eastAsia="fr-FR"/>
              </w:rPr>
              <w:t xml:space="preserve">total du </w:t>
            </w:r>
            <w:r w:rsidRPr="00F9716C">
              <w:rPr>
                <w:rFonts w:eastAsia="Montserrat"/>
                <w:i/>
                <w:sz w:val="20"/>
                <w:szCs w:val="20"/>
                <w:lang w:eastAsia="fr-FR"/>
              </w:rPr>
              <w:t>BPU du candidat le moins disant/</w:t>
            </w:r>
            <w:r>
              <w:rPr>
                <w:rFonts w:eastAsia="Montserrat"/>
                <w:i/>
                <w:sz w:val="20"/>
                <w:szCs w:val="20"/>
                <w:lang w:eastAsia="fr-FR"/>
              </w:rPr>
              <w:t xml:space="preserve">total du </w:t>
            </w:r>
            <w:r w:rsidRPr="00F9716C">
              <w:rPr>
                <w:rFonts w:eastAsia="Montserrat"/>
                <w:i/>
                <w:sz w:val="20"/>
                <w:szCs w:val="20"/>
                <w:lang w:eastAsia="fr-FR"/>
              </w:rPr>
              <w:t xml:space="preserve">BPU du candidat analysé) x </w:t>
            </w:r>
            <w:r w:rsidR="00DF5C1F">
              <w:rPr>
                <w:rFonts w:eastAsia="Montserrat"/>
                <w:i/>
                <w:sz w:val="20"/>
                <w:szCs w:val="20"/>
                <w:lang w:eastAsia="fr-FR"/>
              </w:rPr>
              <w:t>4</w:t>
            </w:r>
          </w:p>
          <w:p w14:paraId="6CABE862" w14:textId="77777777" w:rsidR="00625CE9" w:rsidRDefault="00625CE9" w:rsidP="00396BDF">
            <w:pPr>
              <w:rPr>
                <w:rFonts w:eastAsia="Montserrat"/>
                <w:i/>
                <w:sz w:val="20"/>
                <w:szCs w:val="20"/>
                <w:lang w:eastAsia="fr-FR"/>
              </w:rPr>
            </w:pPr>
          </w:p>
          <w:p w14:paraId="0CFAC79C" w14:textId="1934793D" w:rsidR="00625CE9" w:rsidRDefault="00625CE9" w:rsidP="00396BDF">
            <w:pPr>
              <w:rPr>
                <w:rFonts w:eastAsia="Montserrat"/>
                <w:i/>
                <w:sz w:val="20"/>
                <w:szCs w:val="20"/>
                <w:lang w:eastAsia="fr-FR"/>
              </w:rPr>
            </w:pPr>
            <w:r>
              <w:rPr>
                <w:rFonts w:eastAsia="Montserrat"/>
                <w:i/>
                <w:sz w:val="20"/>
                <w:szCs w:val="20"/>
                <w:lang w:eastAsia="fr-FR"/>
              </w:rPr>
              <w:t xml:space="preserve">BPU Mission 3.2 (2) </w:t>
            </w:r>
          </w:p>
          <w:p w14:paraId="7153B001" w14:textId="365DEBC1" w:rsidR="00625CE9" w:rsidRDefault="00625CE9" w:rsidP="00625CE9">
            <w:pPr>
              <w:rPr>
                <w:rFonts w:eastAsia="Montserrat"/>
                <w:i/>
                <w:sz w:val="20"/>
                <w:szCs w:val="20"/>
                <w:lang w:eastAsia="fr-FR"/>
              </w:rPr>
            </w:pPr>
            <w:r w:rsidRPr="00F9716C">
              <w:rPr>
                <w:rFonts w:eastAsia="Montserrat"/>
                <w:i/>
                <w:sz w:val="20"/>
                <w:szCs w:val="20"/>
                <w:lang w:eastAsia="fr-FR"/>
              </w:rPr>
              <w:t>NOTE = (</w:t>
            </w:r>
            <w:r>
              <w:rPr>
                <w:rFonts w:eastAsia="Montserrat"/>
                <w:i/>
                <w:sz w:val="20"/>
                <w:szCs w:val="20"/>
                <w:lang w:eastAsia="fr-FR"/>
              </w:rPr>
              <w:t xml:space="preserve">total du </w:t>
            </w:r>
            <w:r w:rsidRPr="00F9716C">
              <w:rPr>
                <w:rFonts w:eastAsia="Montserrat"/>
                <w:i/>
                <w:sz w:val="20"/>
                <w:szCs w:val="20"/>
                <w:lang w:eastAsia="fr-FR"/>
              </w:rPr>
              <w:t>BPU du candidat le moins disant/</w:t>
            </w:r>
            <w:r>
              <w:rPr>
                <w:rFonts w:eastAsia="Montserrat"/>
                <w:i/>
                <w:sz w:val="20"/>
                <w:szCs w:val="20"/>
                <w:lang w:eastAsia="fr-FR"/>
              </w:rPr>
              <w:t xml:space="preserve">total du </w:t>
            </w:r>
            <w:r w:rsidRPr="00F9716C">
              <w:rPr>
                <w:rFonts w:eastAsia="Montserrat"/>
                <w:i/>
                <w:sz w:val="20"/>
                <w:szCs w:val="20"/>
                <w:lang w:eastAsia="fr-FR"/>
              </w:rPr>
              <w:t xml:space="preserve">BPU du candidat analysé) x </w:t>
            </w:r>
            <w:r w:rsidR="00DF5C1F">
              <w:rPr>
                <w:rFonts w:eastAsia="Montserrat"/>
                <w:i/>
                <w:sz w:val="20"/>
                <w:szCs w:val="20"/>
                <w:lang w:eastAsia="fr-FR"/>
              </w:rPr>
              <w:t>6</w:t>
            </w:r>
            <w:bookmarkStart w:id="4" w:name="_GoBack"/>
            <w:bookmarkEnd w:id="4"/>
          </w:p>
          <w:p w14:paraId="31B93483" w14:textId="4FB292B4" w:rsidR="00625CE9" w:rsidRPr="00F9716C" w:rsidRDefault="00625CE9" w:rsidP="00396BDF">
            <w:pPr>
              <w:rPr>
                <w:bCs/>
                <w:i/>
                <w:color w:val="000000" w:themeColor="text1"/>
                <w:sz w:val="20"/>
                <w:szCs w:val="20"/>
              </w:rPr>
            </w:pPr>
          </w:p>
        </w:tc>
        <w:tc>
          <w:tcPr>
            <w:tcW w:w="13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920468E" w14:textId="77777777" w:rsidR="00625CE9" w:rsidRPr="00F9716C" w:rsidRDefault="00625CE9" w:rsidP="00396BDF">
            <w:pPr>
              <w:jc w:val="center"/>
              <w:rPr>
                <w:bCs/>
                <w:color w:val="000000" w:themeColor="text1"/>
                <w:szCs w:val="20"/>
              </w:rPr>
            </w:pPr>
          </w:p>
          <w:p w14:paraId="563F7B91" w14:textId="77777777" w:rsidR="00625CE9" w:rsidRPr="00F9716C" w:rsidRDefault="00625CE9" w:rsidP="00396BDF">
            <w:pPr>
              <w:jc w:val="center"/>
              <w:rPr>
                <w:bCs/>
                <w:color w:val="000000" w:themeColor="text1"/>
                <w:szCs w:val="20"/>
              </w:rPr>
            </w:pPr>
          </w:p>
          <w:p w14:paraId="5C745C8A" w14:textId="40ABCAD2" w:rsidR="00625CE9" w:rsidRPr="00F9716C" w:rsidRDefault="00DF5C1F" w:rsidP="00396BDF">
            <w:pPr>
              <w:jc w:val="center"/>
              <w:rPr>
                <w:bCs/>
                <w:color w:val="000000" w:themeColor="text1"/>
                <w:szCs w:val="20"/>
              </w:rPr>
            </w:pPr>
            <w:r>
              <w:rPr>
                <w:bCs/>
                <w:color w:val="000000" w:themeColor="text1"/>
                <w:szCs w:val="20"/>
              </w:rPr>
              <w:t>10</w:t>
            </w:r>
          </w:p>
        </w:tc>
      </w:tr>
      <w:tr w:rsidR="00625CE9" w:rsidRPr="000806C1" w14:paraId="642710BC" w14:textId="77777777" w:rsidTr="00396BDF">
        <w:trPr>
          <w:cantSplit/>
          <w:trHeight w:val="2428"/>
        </w:trPr>
        <w:tc>
          <w:tcPr>
            <w:tcW w:w="7642" w:type="dxa"/>
            <w:tcBorders>
              <w:top w:val="single" w:sz="8" w:space="0" w:color="000000" w:themeColor="text1"/>
              <w:left w:val="single" w:sz="8" w:space="0" w:color="000000" w:themeColor="text1"/>
              <w:bottom w:val="single" w:sz="4" w:space="0" w:color="auto"/>
              <w:right w:val="single" w:sz="8" w:space="0" w:color="000000" w:themeColor="text1"/>
            </w:tcBorders>
            <w:tcMar>
              <w:top w:w="100" w:type="dxa"/>
              <w:left w:w="100" w:type="dxa"/>
              <w:bottom w:w="100" w:type="dxa"/>
              <w:right w:w="100" w:type="dxa"/>
            </w:tcMar>
          </w:tcPr>
          <w:p w14:paraId="16502B00" w14:textId="77777777" w:rsidR="00625CE9" w:rsidRPr="0084618D" w:rsidRDefault="00625CE9" w:rsidP="00396BDF">
            <w:pPr>
              <w:rPr>
                <w:b/>
                <w:bCs/>
                <w:color w:val="000000" w:themeColor="text1"/>
                <w:sz w:val="28"/>
                <w:szCs w:val="28"/>
              </w:rPr>
            </w:pPr>
            <w:r w:rsidRPr="00F9716C">
              <w:rPr>
                <w:b/>
                <w:bCs/>
                <w:color w:val="000000" w:themeColor="text1"/>
                <w:sz w:val="28"/>
                <w:szCs w:val="28"/>
              </w:rPr>
              <w:t>Critère 3:</w:t>
            </w:r>
            <w:r w:rsidRPr="00F9716C">
              <w:rPr>
                <w:color w:val="000000" w:themeColor="text1"/>
                <w:sz w:val="28"/>
                <w:szCs w:val="28"/>
              </w:rPr>
              <w:t xml:space="preserve"> </w:t>
            </w:r>
            <w:r w:rsidRPr="0084618D">
              <w:rPr>
                <w:b/>
                <w:bCs/>
                <w:color w:val="000000" w:themeColor="text1"/>
                <w:sz w:val="28"/>
                <w:szCs w:val="28"/>
              </w:rPr>
              <w:t xml:space="preserve">Performance en matière d’insertion professionnelle des publics en difficulté </w:t>
            </w:r>
          </w:p>
          <w:p w14:paraId="1C8E50FB" w14:textId="77777777" w:rsidR="00625CE9" w:rsidRPr="0084618D" w:rsidRDefault="00625CE9" w:rsidP="00396BDF">
            <w:pPr>
              <w:rPr>
                <w:bCs/>
                <w:i/>
                <w:color w:val="000000" w:themeColor="text1"/>
                <w:sz w:val="20"/>
                <w:szCs w:val="20"/>
              </w:rPr>
            </w:pPr>
            <w:r w:rsidRPr="0084618D">
              <w:rPr>
                <w:bCs/>
                <w:i/>
                <w:color w:val="000000" w:themeColor="text1"/>
                <w:sz w:val="20"/>
                <w:szCs w:val="20"/>
              </w:rPr>
              <w:t>Ce critère est jugé à partir des engagements sociaux pris par le candidat et figurant dans l’annexe N°2 d</w:t>
            </w:r>
            <w:r>
              <w:rPr>
                <w:bCs/>
                <w:i/>
                <w:color w:val="000000" w:themeColor="text1"/>
                <w:sz w:val="20"/>
                <w:szCs w:val="20"/>
              </w:rPr>
              <w:t>e l’acte d’engagement</w:t>
            </w:r>
          </w:p>
          <w:p w14:paraId="1AC56695" w14:textId="77777777" w:rsidR="00625CE9" w:rsidRPr="00F9716C" w:rsidRDefault="00625CE9" w:rsidP="00396BDF">
            <w:pPr>
              <w:rPr>
                <w:color w:val="000000" w:themeColor="text1"/>
                <w:sz w:val="20"/>
                <w:szCs w:val="20"/>
              </w:rPr>
            </w:pPr>
          </w:p>
          <w:p w14:paraId="21FD1ADA" w14:textId="77777777" w:rsidR="00625CE9" w:rsidRPr="00F9716C" w:rsidRDefault="00625CE9" w:rsidP="00396BDF">
            <w:pPr>
              <w:rPr>
                <w:color w:val="000000" w:themeColor="text1"/>
                <w:sz w:val="20"/>
                <w:szCs w:val="20"/>
              </w:rPr>
            </w:pPr>
          </w:p>
          <w:p w14:paraId="05FBE3EE" w14:textId="77777777" w:rsidR="00625CE9" w:rsidRPr="006F2909" w:rsidRDefault="00625CE9" w:rsidP="00396BDF">
            <w:pPr>
              <w:spacing w:after="200" w:line="276" w:lineRule="auto"/>
              <w:rPr>
                <w:bCs/>
                <w:color w:val="595959" w:themeColor="text1" w:themeTint="A6"/>
                <w:sz w:val="20"/>
                <w:szCs w:val="20"/>
              </w:rPr>
            </w:pPr>
            <w:r w:rsidRPr="006F2909">
              <w:rPr>
                <w:bCs/>
                <w:color w:val="595959" w:themeColor="text1" w:themeTint="A6"/>
                <w:sz w:val="20"/>
                <w:szCs w:val="20"/>
              </w:rPr>
              <w:t>Proposition d’action afin de faciliter l’insertion dans le monde du travail de personnes éloignées de l’emploi ou mesure destinées à développer la formation de personnes en cours d’apprentissage (proposition de stages, partenariat avec des écoles professionnelles …)</w:t>
            </w:r>
          </w:p>
          <w:p w14:paraId="2B63E6EC" w14:textId="77777777" w:rsidR="00625CE9" w:rsidRPr="006F2909" w:rsidRDefault="00625CE9" w:rsidP="00625CE9">
            <w:pPr>
              <w:numPr>
                <w:ilvl w:val="0"/>
                <w:numId w:val="34"/>
              </w:numPr>
              <w:spacing w:after="200" w:line="276" w:lineRule="auto"/>
              <w:rPr>
                <w:bCs/>
                <w:color w:val="595959" w:themeColor="text1" w:themeTint="A6"/>
                <w:sz w:val="20"/>
                <w:szCs w:val="20"/>
              </w:rPr>
            </w:pPr>
            <w:r w:rsidRPr="006F2909">
              <w:rPr>
                <w:bCs/>
                <w:color w:val="595959" w:themeColor="text1" w:themeTint="A6"/>
                <w:sz w:val="20"/>
                <w:szCs w:val="20"/>
              </w:rPr>
              <w:t>Qualité du tutorat : (4)</w:t>
            </w:r>
          </w:p>
          <w:p w14:paraId="329EADD3" w14:textId="77777777" w:rsidR="00625CE9" w:rsidRPr="006F2909" w:rsidRDefault="00625CE9" w:rsidP="00625CE9">
            <w:pPr>
              <w:numPr>
                <w:ilvl w:val="0"/>
                <w:numId w:val="34"/>
              </w:numPr>
              <w:spacing w:after="200" w:line="276" w:lineRule="auto"/>
              <w:rPr>
                <w:bCs/>
                <w:color w:val="595959" w:themeColor="text1" w:themeTint="A6"/>
                <w:sz w:val="20"/>
                <w:szCs w:val="20"/>
              </w:rPr>
            </w:pPr>
            <w:r w:rsidRPr="006F2909">
              <w:rPr>
                <w:bCs/>
                <w:color w:val="595959" w:themeColor="text1" w:themeTint="A6"/>
                <w:sz w:val="20"/>
                <w:szCs w:val="20"/>
              </w:rPr>
              <w:t>La durée, liée au type de contrat (3)</w:t>
            </w:r>
          </w:p>
          <w:p w14:paraId="0C7F3313" w14:textId="77777777" w:rsidR="00625CE9" w:rsidRPr="006F2909" w:rsidRDefault="00625CE9" w:rsidP="00625CE9">
            <w:pPr>
              <w:numPr>
                <w:ilvl w:val="0"/>
                <w:numId w:val="34"/>
              </w:numPr>
              <w:spacing w:after="200" w:line="276" w:lineRule="auto"/>
              <w:rPr>
                <w:bCs/>
                <w:color w:val="595959" w:themeColor="text1" w:themeTint="A6"/>
                <w:sz w:val="20"/>
                <w:szCs w:val="20"/>
              </w:rPr>
            </w:pPr>
            <w:r w:rsidRPr="006F2909">
              <w:rPr>
                <w:bCs/>
                <w:color w:val="595959" w:themeColor="text1" w:themeTint="A6"/>
                <w:sz w:val="20"/>
                <w:szCs w:val="20"/>
              </w:rPr>
              <w:t>Perspectives à l’issue du stage (Titre professionnel ; Diplôme…) (3)</w:t>
            </w:r>
          </w:p>
          <w:p w14:paraId="06D714F5" w14:textId="77777777" w:rsidR="00625CE9" w:rsidRPr="00F9716C" w:rsidRDefault="00625CE9" w:rsidP="00396BDF">
            <w:pPr>
              <w:pStyle w:val="Paragraphedeliste"/>
              <w:rPr>
                <w:color w:val="000000" w:themeColor="text1"/>
                <w:sz w:val="20"/>
                <w:szCs w:val="20"/>
              </w:rPr>
            </w:pPr>
          </w:p>
        </w:tc>
        <w:tc>
          <w:tcPr>
            <w:tcW w:w="1367" w:type="dxa"/>
            <w:tcBorders>
              <w:top w:val="single" w:sz="8" w:space="0" w:color="000000" w:themeColor="text1"/>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044B9F33" w14:textId="77777777" w:rsidR="00625CE9" w:rsidRPr="000806C1" w:rsidRDefault="00625CE9" w:rsidP="00396BDF">
            <w:pPr>
              <w:jc w:val="center"/>
              <w:rPr>
                <w:b/>
                <w:bCs/>
                <w:color w:val="000000" w:themeColor="text1"/>
              </w:rPr>
            </w:pPr>
            <w:r w:rsidRPr="000806C1">
              <w:rPr>
                <w:b/>
                <w:bCs/>
                <w:color w:val="000000" w:themeColor="text1"/>
              </w:rPr>
              <w:t>10</w:t>
            </w:r>
          </w:p>
        </w:tc>
      </w:tr>
    </w:tbl>
    <w:p w14:paraId="48577F7D" w14:textId="77777777" w:rsidR="007C438E" w:rsidRDefault="007C438E" w:rsidP="00531F93">
      <w:pPr>
        <w:rPr>
          <w:sz w:val="20"/>
          <w:szCs w:val="20"/>
        </w:rPr>
      </w:pPr>
    </w:p>
    <w:p w14:paraId="4F003FF1" w14:textId="77777777" w:rsidR="007C438E" w:rsidRDefault="007C438E" w:rsidP="00531F93">
      <w:pPr>
        <w:rPr>
          <w:sz w:val="20"/>
          <w:szCs w:val="20"/>
        </w:rPr>
      </w:pPr>
    </w:p>
    <w:p w14:paraId="7AB0B88D" w14:textId="77777777" w:rsidR="007C438E" w:rsidRDefault="007C438E" w:rsidP="00531F93">
      <w:pPr>
        <w:rPr>
          <w:sz w:val="20"/>
          <w:szCs w:val="20"/>
        </w:rPr>
      </w:pPr>
    </w:p>
    <w:p w14:paraId="1D4C2D8D" w14:textId="77777777" w:rsidR="007C438E" w:rsidRPr="00AC3433" w:rsidRDefault="007C438E" w:rsidP="00531F93">
      <w:pPr>
        <w:rPr>
          <w:color w:val="595959" w:themeColor="text1" w:themeTint="A6"/>
          <w:sz w:val="20"/>
          <w:szCs w:val="20"/>
        </w:rPr>
      </w:pPr>
    </w:p>
    <w:p w14:paraId="3B45179F" w14:textId="77777777" w:rsidR="00531F93" w:rsidRDefault="00531F93" w:rsidP="00531F93"/>
    <w:p w14:paraId="35B99BEF" w14:textId="77777777" w:rsidR="008D085A" w:rsidRDefault="008D085A" w:rsidP="00531F93"/>
    <w:p w14:paraId="105F1EC0" w14:textId="0087CB39" w:rsidR="008D085A" w:rsidRDefault="008D085A">
      <w:pPr>
        <w:jc w:val="left"/>
      </w:pPr>
      <w:r>
        <w:br w:type="page"/>
      </w:r>
    </w:p>
    <w:p w14:paraId="064DEED8" w14:textId="482D3170" w:rsidR="00CF643E" w:rsidRDefault="008D085A" w:rsidP="007C438E">
      <w:pPr>
        <w:pStyle w:val="Titre1"/>
      </w:pPr>
      <w:bookmarkStart w:id="5" w:name="_Toc170805254"/>
      <w:r>
        <w:lastRenderedPageBreak/>
        <w:t xml:space="preserve">critère 1 </w:t>
      </w:r>
      <w:r w:rsidR="007C438E">
        <w:t>VALEUR TECHNIQUE</w:t>
      </w:r>
      <w:bookmarkEnd w:id="5"/>
    </w:p>
    <w:p w14:paraId="08CE7AFC" w14:textId="649AE63D" w:rsidR="00625CE9" w:rsidRDefault="00625CE9" w:rsidP="00625CE9"/>
    <w:p w14:paraId="70ADA784" w14:textId="77777777" w:rsidR="00625CE9" w:rsidRPr="00FF221B" w:rsidRDefault="00625CE9" w:rsidP="00625CE9">
      <w:pPr>
        <w:rPr>
          <w:b/>
          <w:sz w:val="20"/>
        </w:rPr>
      </w:pPr>
      <w:r w:rsidRPr="00FF221B">
        <w:rPr>
          <w:b/>
          <w:sz w:val="20"/>
        </w:rPr>
        <w:t>Sous-critère 1.1 : Pertinence et qualité des moyens humains mis en œuvre</w:t>
      </w:r>
    </w:p>
    <w:p w14:paraId="5100576E" w14:textId="77777777" w:rsidR="00625CE9" w:rsidRPr="00FF221B" w:rsidRDefault="00625CE9" w:rsidP="00625CE9">
      <w:pPr>
        <w:rPr>
          <w:b/>
          <w:sz w:val="20"/>
        </w:rPr>
      </w:pPr>
    </w:p>
    <w:p w14:paraId="15270722" w14:textId="77777777" w:rsidR="00625CE9" w:rsidRPr="007C4D74" w:rsidRDefault="00625CE9" w:rsidP="00625CE9">
      <w:pPr>
        <w:rPr>
          <w:sz w:val="20"/>
        </w:rPr>
      </w:pPr>
      <w:r w:rsidRPr="007C4D74">
        <w:rPr>
          <w:sz w:val="20"/>
        </w:rPr>
        <w:t xml:space="preserve">Le candidat décrira : </w:t>
      </w:r>
    </w:p>
    <w:p w14:paraId="1549539C" w14:textId="77777777" w:rsidR="00625CE9" w:rsidRDefault="00625CE9" w:rsidP="00625CE9">
      <w:pPr>
        <w:rPr>
          <w:b/>
          <w:sz w:val="20"/>
        </w:rPr>
      </w:pPr>
    </w:p>
    <w:p w14:paraId="39193A40" w14:textId="702B8886" w:rsidR="00625CE9" w:rsidRDefault="00625CE9" w:rsidP="00625CE9">
      <w:pPr>
        <w:pStyle w:val="Paragraphedeliste"/>
        <w:numPr>
          <w:ilvl w:val="0"/>
          <w:numId w:val="5"/>
        </w:numPr>
        <w:rPr>
          <w:sz w:val="20"/>
        </w:rPr>
      </w:pPr>
      <w:r w:rsidRPr="007C4D74">
        <w:rPr>
          <w:sz w:val="20"/>
        </w:rPr>
        <w:t>L’expérience et compétences des profils des intervenants, au regard des besoins et exigences décrits au CCTP. Le candidat étayera son mémoire avec les profils des intervenants présentant les expériences acquises dans les domaines de compétence attendus (hors formations).</w:t>
      </w:r>
    </w:p>
    <w:p w14:paraId="5121723E" w14:textId="010A8BC0" w:rsidR="00625CE9" w:rsidRDefault="00625CE9" w:rsidP="00625CE9">
      <w:pPr>
        <w:rPr>
          <w:sz w:val="20"/>
        </w:rPr>
      </w:pPr>
    </w:p>
    <w:p w14:paraId="0CA00352" w14:textId="57BE4131" w:rsidR="00625CE9" w:rsidRDefault="00625CE9" w:rsidP="00625CE9">
      <w:pPr>
        <w:rPr>
          <w:sz w:val="20"/>
        </w:rPr>
      </w:pPr>
    </w:p>
    <w:p w14:paraId="38D7E951" w14:textId="503DA7A4" w:rsidR="00625CE9" w:rsidRDefault="00625CE9" w:rsidP="00625CE9">
      <w:pPr>
        <w:rPr>
          <w:sz w:val="20"/>
        </w:rPr>
      </w:pPr>
    </w:p>
    <w:p w14:paraId="685530D7" w14:textId="77777777" w:rsidR="00625CE9" w:rsidRPr="00625CE9" w:rsidRDefault="00625CE9" w:rsidP="00625CE9">
      <w:pPr>
        <w:rPr>
          <w:sz w:val="20"/>
        </w:rPr>
      </w:pPr>
    </w:p>
    <w:p w14:paraId="17DC7408" w14:textId="1741B458" w:rsidR="00625CE9" w:rsidRDefault="00625CE9" w:rsidP="00625CE9">
      <w:pPr>
        <w:pStyle w:val="Paragraphedeliste"/>
        <w:numPr>
          <w:ilvl w:val="0"/>
          <w:numId w:val="5"/>
        </w:numPr>
        <w:rPr>
          <w:sz w:val="20"/>
        </w:rPr>
      </w:pPr>
      <w:r>
        <w:rPr>
          <w:sz w:val="20"/>
        </w:rPr>
        <w:t>Le candidat produira la liste de ses références auprès d’établissements publics similaires, sur les trois dernières années en indiquant l’objet exact de sa mission.</w:t>
      </w:r>
    </w:p>
    <w:p w14:paraId="4EB064D1" w14:textId="626992BD" w:rsidR="00625CE9" w:rsidRDefault="00625CE9" w:rsidP="00625CE9">
      <w:pPr>
        <w:rPr>
          <w:sz w:val="20"/>
        </w:rPr>
      </w:pPr>
    </w:p>
    <w:p w14:paraId="072F57D9" w14:textId="4118DB1C" w:rsidR="00625CE9" w:rsidRDefault="00625CE9" w:rsidP="00625CE9">
      <w:pPr>
        <w:rPr>
          <w:sz w:val="20"/>
        </w:rPr>
      </w:pPr>
    </w:p>
    <w:p w14:paraId="719A8701" w14:textId="24D0CBA0" w:rsidR="00625CE9" w:rsidRDefault="00625CE9" w:rsidP="00625CE9">
      <w:pPr>
        <w:rPr>
          <w:sz w:val="20"/>
        </w:rPr>
      </w:pPr>
    </w:p>
    <w:p w14:paraId="79208673" w14:textId="4E9A0CB9" w:rsidR="00625CE9" w:rsidRDefault="00625CE9" w:rsidP="00625CE9">
      <w:pPr>
        <w:rPr>
          <w:sz w:val="20"/>
        </w:rPr>
      </w:pPr>
    </w:p>
    <w:p w14:paraId="06E6F51E" w14:textId="77777777" w:rsidR="00625CE9" w:rsidRPr="00625CE9" w:rsidRDefault="00625CE9" w:rsidP="00625CE9">
      <w:pPr>
        <w:rPr>
          <w:sz w:val="20"/>
        </w:rPr>
      </w:pPr>
    </w:p>
    <w:p w14:paraId="7F5C1505" w14:textId="4AABD3D7" w:rsidR="00625CE9" w:rsidRDefault="00625CE9" w:rsidP="00625CE9">
      <w:pPr>
        <w:pStyle w:val="Paragraphedeliste"/>
        <w:numPr>
          <w:ilvl w:val="0"/>
          <w:numId w:val="5"/>
        </w:numPr>
        <w:rPr>
          <w:sz w:val="20"/>
        </w:rPr>
      </w:pPr>
      <w:r w:rsidRPr="007C4D74">
        <w:rPr>
          <w:sz w:val="20"/>
        </w:rPr>
        <w:t>Son programme de formation continue des intervenants et sa méthode de management et de suivi des intervenants</w:t>
      </w:r>
    </w:p>
    <w:p w14:paraId="3CEAB127" w14:textId="61D7AFE5" w:rsidR="00625CE9" w:rsidRDefault="00625CE9" w:rsidP="00625CE9">
      <w:pPr>
        <w:rPr>
          <w:sz w:val="20"/>
        </w:rPr>
      </w:pPr>
    </w:p>
    <w:p w14:paraId="2A83DF4D" w14:textId="0B6FD1E7" w:rsidR="00625CE9" w:rsidRDefault="00625CE9" w:rsidP="00625CE9">
      <w:pPr>
        <w:rPr>
          <w:sz w:val="20"/>
        </w:rPr>
      </w:pPr>
    </w:p>
    <w:p w14:paraId="5BD4389F" w14:textId="3D7B88C4" w:rsidR="00625CE9" w:rsidRDefault="00625CE9" w:rsidP="00625CE9">
      <w:pPr>
        <w:rPr>
          <w:sz w:val="20"/>
        </w:rPr>
      </w:pPr>
    </w:p>
    <w:p w14:paraId="19AC6802" w14:textId="601D8C3E" w:rsidR="00625CE9" w:rsidRDefault="00625CE9" w:rsidP="00625CE9">
      <w:pPr>
        <w:rPr>
          <w:sz w:val="20"/>
        </w:rPr>
      </w:pPr>
    </w:p>
    <w:p w14:paraId="3E91EC23" w14:textId="77777777" w:rsidR="00625CE9" w:rsidRPr="00625CE9" w:rsidRDefault="00625CE9" w:rsidP="00625CE9">
      <w:pPr>
        <w:rPr>
          <w:sz w:val="20"/>
        </w:rPr>
      </w:pPr>
    </w:p>
    <w:p w14:paraId="0A9F50EA" w14:textId="77777777" w:rsidR="00625CE9" w:rsidRDefault="00625CE9" w:rsidP="00625CE9">
      <w:pPr>
        <w:pStyle w:val="Paragraphedeliste"/>
        <w:rPr>
          <w:b/>
          <w:sz w:val="20"/>
        </w:rPr>
      </w:pPr>
    </w:p>
    <w:p w14:paraId="1CEFCA4C" w14:textId="77777777" w:rsidR="00625CE9" w:rsidRDefault="00625CE9" w:rsidP="00625CE9">
      <w:pPr>
        <w:rPr>
          <w:b/>
          <w:sz w:val="20"/>
        </w:rPr>
      </w:pPr>
      <w:r w:rsidRPr="00FF221B">
        <w:rPr>
          <w:b/>
          <w:sz w:val="20"/>
        </w:rPr>
        <w:t>Sous-critère 1.2 : Qualité de l’accompagnement</w:t>
      </w:r>
    </w:p>
    <w:p w14:paraId="36307C4F" w14:textId="77777777" w:rsidR="00625CE9" w:rsidRDefault="00625CE9" w:rsidP="00625CE9">
      <w:pPr>
        <w:rPr>
          <w:b/>
          <w:sz w:val="20"/>
        </w:rPr>
      </w:pPr>
    </w:p>
    <w:p w14:paraId="7D1DAD1A" w14:textId="77777777" w:rsidR="00625CE9" w:rsidRPr="007C4D74" w:rsidRDefault="00625CE9" w:rsidP="00625CE9">
      <w:pPr>
        <w:rPr>
          <w:sz w:val="20"/>
        </w:rPr>
      </w:pPr>
      <w:r w:rsidRPr="007C4D74">
        <w:rPr>
          <w:sz w:val="20"/>
        </w:rPr>
        <w:t>Le candidat présentera :</w:t>
      </w:r>
    </w:p>
    <w:p w14:paraId="7686A671" w14:textId="77777777" w:rsidR="00625CE9" w:rsidRDefault="00625CE9" w:rsidP="00625CE9">
      <w:pPr>
        <w:tabs>
          <w:tab w:val="right" w:pos="6445"/>
        </w:tabs>
        <w:spacing w:after="55" w:line="244" w:lineRule="auto"/>
        <w:ind w:right="58"/>
        <w:rPr>
          <w:b/>
          <w:sz w:val="20"/>
        </w:rPr>
      </w:pPr>
    </w:p>
    <w:p w14:paraId="26AC41C0" w14:textId="143AD01A" w:rsidR="00625CE9" w:rsidRDefault="00625CE9" w:rsidP="00625CE9">
      <w:pPr>
        <w:pStyle w:val="Paragraphedeliste"/>
        <w:numPr>
          <w:ilvl w:val="0"/>
          <w:numId w:val="5"/>
        </w:numPr>
        <w:tabs>
          <w:tab w:val="right" w:pos="6445"/>
        </w:tabs>
        <w:spacing w:after="55" w:line="244" w:lineRule="auto"/>
        <w:ind w:right="58"/>
        <w:rPr>
          <w:color w:val="000000" w:themeColor="text1"/>
          <w:sz w:val="20"/>
          <w:szCs w:val="20"/>
        </w:rPr>
      </w:pPr>
      <w:r w:rsidRPr="007C4D74">
        <w:rPr>
          <w:color w:val="000000" w:themeColor="text1"/>
          <w:sz w:val="20"/>
          <w:szCs w:val="20"/>
        </w:rPr>
        <w:t>Sa méthode de pilotage pour réaliser l’ensemble des activités et le suivi des exigences (hors formations)</w:t>
      </w:r>
    </w:p>
    <w:p w14:paraId="2F4E3270" w14:textId="4E014D47" w:rsidR="00625CE9" w:rsidRDefault="00625CE9" w:rsidP="00625CE9">
      <w:pPr>
        <w:tabs>
          <w:tab w:val="right" w:pos="6445"/>
        </w:tabs>
        <w:spacing w:after="55" w:line="244" w:lineRule="auto"/>
        <w:ind w:right="58"/>
        <w:rPr>
          <w:color w:val="000000" w:themeColor="text1"/>
          <w:sz w:val="20"/>
          <w:szCs w:val="20"/>
        </w:rPr>
      </w:pPr>
    </w:p>
    <w:p w14:paraId="22FE69AC" w14:textId="77777777" w:rsidR="00625CE9" w:rsidRPr="00625CE9" w:rsidRDefault="00625CE9" w:rsidP="00625CE9">
      <w:pPr>
        <w:tabs>
          <w:tab w:val="right" w:pos="6445"/>
        </w:tabs>
        <w:spacing w:after="55" w:line="244" w:lineRule="auto"/>
        <w:ind w:right="58"/>
        <w:rPr>
          <w:color w:val="000000" w:themeColor="text1"/>
          <w:sz w:val="20"/>
          <w:szCs w:val="20"/>
        </w:rPr>
      </w:pPr>
    </w:p>
    <w:p w14:paraId="0CD76C70" w14:textId="77777777" w:rsidR="00625CE9" w:rsidRDefault="00625CE9" w:rsidP="00625CE9">
      <w:pPr>
        <w:pStyle w:val="Paragraphedeliste"/>
        <w:numPr>
          <w:ilvl w:val="0"/>
          <w:numId w:val="5"/>
        </w:numPr>
        <w:tabs>
          <w:tab w:val="right" w:pos="6445"/>
        </w:tabs>
        <w:spacing w:after="55" w:line="244" w:lineRule="auto"/>
        <w:ind w:right="58"/>
        <w:rPr>
          <w:color w:val="000000" w:themeColor="text1"/>
          <w:sz w:val="20"/>
          <w:szCs w:val="20"/>
        </w:rPr>
      </w:pPr>
      <w:r w:rsidRPr="007C4D74">
        <w:rPr>
          <w:color w:val="000000" w:themeColor="text1"/>
          <w:sz w:val="20"/>
          <w:szCs w:val="20"/>
        </w:rPr>
        <w:t xml:space="preserve">Sa démarche pédagogique, sa méthodologie pour l’organisation administrative des formations. Il transmettra aussi des exemples de supports de formation et des CV de profils mobilisables pour l’animation des formations. </w:t>
      </w:r>
    </w:p>
    <w:p w14:paraId="7E27FCDA" w14:textId="77777777" w:rsidR="00625CE9" w:rsidRDefault="00625CE9" w:rsidP="00625CE9">
      <w:pPr>
        <w:pStyle w:val="Paragraphedeliste"/>
        <w:tabs>
          <w:tab w:val="right" w:pos="6445"/>
        </w:tabs>
        <w:spacing w:after="55" w:line="244" w:lineRule="auto"/>
        <w:ind w:right="58"/>
        <w:rPr>
          <w:color w:val="000000" w:themeColor="text1"/>
          <w:sz w:val="20"/>
          <w:szCs w:val="20"/>
        </w:rPr>
      </w:pPr>
    </w:p>
    <w:p w14:paraId="257FA4A7" w14:textId="2EA48C14" w:rsidR="00625CE9" w:rsidRPr="00625CE9" w:rsidRDefault="00625CE9" w:rsidP="00625CE9">
      <w:pPr>
        <w:pStyle w:val="Paragraphedeliste"/>
        <w:numPr>
          <w:ilvl w:val="0"/>
          <w:numId w:val="5"/>
        </w:numPr>
        <w:tabs>
          <w:tab w:val="right" w:pos="6445"/>
        </w:tabs>
        <w:spacing w:after="55" w:line="244" w:lineRule="auto"/>
        <w:ind w:right="58"/>
        <w:rPr>
          <w:color w:val="000000" w:themeColor="text1"/>
          <w:sz w:val="20"/>
          <w:szCs w:val="20"/>
        </w:rPr>
      </w:pPr>
      <w:r w:rsidRPr="00625CE9">
        <w:rPr>
          <w:color w:val="000000" w:themeColor="text1"/>
          <w:sz w:val="20"/>
          <w:szCs w:val="20"/>
        </w:rPr>
        <w:t>Au moins un modèle de « rapport d’intervention »</w:t>
      </w:r>
      <w:r>
        <w:rPr>
          <w:color w:val="000000" w:themeColor="text1"/>
          <w:sz w:val="20"/>
          <w:szCs w:val="20"/>
        </w:rPr>
        <w:t xml:space="preserve"> et d’un modèle de compte-rendu de comité de pilotage à transmettre en annexe du présent document</w:t>
      </w:r>
      <w:r w:rsidRPr="00625CE9">
        <w:rPr>
          <w:color w:val="000000" w:themeColor="text1"/>
          <w:sz w:val="20"/>
          <w:szCs w:val="20"/>
        </w:rPr>
        <w:t>.</w:t>
      </w:r>
    </w:p>
    <w:p w14:paraId="1DD3A133" w14:textId="18F3B5B8" w:rsidR="003510F6" w:rsidRDefault="003510F6" w:rsidP="008E33BA"/>
    <w:p w14:paraId="3D412DA8" w14:textId="1F417312" w:rsidR="003510F6" w:rsidRPr="000E2AE1" w:rsidRDefault="003510F6" w:rsidP="00625CE9">
      <w:pPr>
        <w:rPr>
          <w:color w:val="595959" w:themeColor="text1" w:themeTint="A6"/>
        </w:rPr>
      </w:pPr>
      <w:r w:rsidRPr="000E2AE1">
        <w:rPr>
          <w:color w:val="595959" w:themeColor="text1" w:themeTint="A6"/>
        </w:rPr>
        <w:br w:type="page"/>
      </w:r>
    </w:p>
    <w:p w14:paraId="0BE8433A" w14:textId="1AE9D70C" w:rsidR="000E2AE1" w:rsidRPr="00625CE9" w:rsidRDefault="00625CE9" w:rsidP="000A0CEA">
      <w:pPr>
        <w:rPr>
          <w:b/>
          <w:color w:val="595959" w:themeColor="text1" w:themeTint="A6"/>
          <w:sz w:val="24"/>
          <w:szCs w:val="24"/>
        </w:rPr>
      </w:pPr>
      <w:r w:rsidRPr="00625CE9">
        <w:rPr>
          <w:b/>
          <w:color w:val="595959" w:themeColor="text1" w:themeTint="A6"/>
          <w:sz w:val="24"/>
          <w:szCs w:val="24"/>
        </w:rPr>
        <w:lastRenderedPageBreak/>
        <w:t>CRITERE 2 : PRIX</w:t>
      </w:r>
    </w:p>
    <w:p w14:paraId="17EB9D4F" w14:textId="13ED0A5E" w:rsidR="00625CE9" w:rsidRDefault="00625CE9" w:rsidP="000A0CEA">
      <w:pPr>
        <w:rPr>
          <w:color w:val="595959" w:themeColor="text1" w:themeTint="A6"/>
          <w:sz w:val="20"/>
        </w:rPr>
      </w:pPr>
    </w:p>
    <w:p w14:paraId="07B38421" w14:textId="79270CE5" w:rsidR="00625CE9" w:rsidRDefault="00625CE9" w:rsidP="000A0CEA">
      <w:pPr>
        <w:rPr>
          <w:color w:val="595959" w:themeColor="text1" w:themeTint="A6"/>
          <w:sz w:val="20"/>
        </w:rPr>
      </w:pPr>
      <w:r>
        <w:rPr>
          <w:color w:val="595959" w:themeColor="text1" w:themeTint="A6"/>
          <w:sz w:val="20"/>
        </w:rPr>
        <w:t xml:space="preserve">Les prix sont analysés en fonction des prix présentés dans la DPGF/BPU </w:t>
      </w:r>
    </w:p>
    <w:p w14:paraId="67A12316" w14:textId="77777777" w:rsidR="008D085A" w:rsidRDefault="008D085A" w:rsidP="007C438E">
      <w:pPr>
        <w:jc w:val="left"/>
        <w:rPr>
          <w:i/>
          <w:iCs/>
          <w:color w:val="595959" w:themeColor="text1" w:themeTint="A6"/>
          <w:sz w:val="20"/>
        </w:rPr>
      </w:pPr>
    </w:p>
    <w:p w14:paraId="4831310D" w14:textId="77777777" w:rsidR="008D085A" w:rsidRDefault="008D085A" w:rsidP="007C438E">
      <w:pPr>
        <w:jc w:val="left"/>
        <w:rPr>
          <w:i/>
          <w:iCs/>
          <w:color w:val="595959" w:themeColor="text1" w:themeTint="A6"/>
          <w:sz w:val="20"/>
        </w:rPr>
      </w:pPr>
    </w:p>
    <w:p w14:paraId="61035268" w14:textId="455F1BB0" w:rsidR="003510F6" w:rsidRPr="000E2AE1" w:rsidRDefault="007C438E" w:rsidP="000E2AE1">
      <w:pPr>
        <w:jc w:val="left"/>
        <w:rPr>
          <w:color w:val="595959" w:themeColor="text1" w:themeTint="A6"/>
          <w:sz w:val="20"/>
        </w:rPr>
      </w:pPr>
      <w:r w:rsidRPr="007C438E">
        <w:rPr>
          <w:b/>
          <w:bCs/>
          <w:caps/>
          <w:color w:val="58595B"/>
          <w:sz w:val="24"/>
          <w:szCs w:val="24"/>
          <w:lang w:eastAsia="fr-FR"/>
        </w:rPr>
        <w:t>Critère 3 : Performance en matière d’insertion professionnelle des publics en difficulté</w:t>
      </w:r>
    </w:p>
    <w:p w14:paraId="232D2166" w14:textId="77777777" w:rsidR="007C438E" w:rsidRDefault="007C438E" w:rsidP="008E33BA">
      <w:pPr>
        <w:rPr>
          <w:b/>
          <w:bCs/>
          <w:caps/>
          <w:color w:val="58595B"/>
          <w:sz w:val="24"/>
          <w:szCs w:val="24"/>
          <w:lang w:eastAsia="fr-FR"/>
        </w:rPr>
      </w:pPr>
    </w:p>
    <w:p w14:paraId="52F96FFD" w14:textId="77777777" w:rsidR="00625CE9" w:rsidRPr="0084618D" w:rsidRDefault="00625CE9" w:rsidP="00625CE9">
      <w:pPr>
        <w:rPr>
          <w:bCs/>
          <w:i/>
          <w:color w:val="000000" w:themeColor="text1"/>
          <w:sz w:val="20"/>
          <w:szCs w:val="20"/>
        </w:rPr>
      </w:pPr>
      <w:r w:rsidRPr="0084618D">
        <w:rPr>
          <w:bCs/>
          <w:i/>
          <w:color w:val="000000" w:themeColor="text1"/>
          <w:sz w:val="20"/>
          <w:szCs w:val="20"/>
        </w:rPr>
        <w:t>Ce critère est jugé à partir des engagements sociaux pris par le candidat et figurant dans l’annexe N°2 d</w:t>
      </w:r>
      <w:r>
        <w:rPr>
          <w:bCs/>
          <w:i/>
          <w:color w:val="000000" w:themeColor="text1"/>
          <w:sz w:val="20"/>
          <w:szCs w:val="20"/>
        </w:rPr>
        <w:t>e l’acte d’engagement</w:t>
      </w:r>
    </w:p>
    <w:p w14:paraId="143585E6" w14:textId="77777777" w:rsidR="000A0CEA" w:rsidRDefault="000A0CEA">
      <w:pPr>
        <w:jc w:val="left"/>
        <w:rPr>
          <w:i/>
          <w:iCs/>
        </w:rPr>
      </w:pPr>
    </w:p>
    <w:sectPr w:rsidR="000A0CEA" w:rsidSect="00E9748D">
      <w:headerReference w:type="default" r:id="rId13"/>
      <w:footerReference w:type="default" r:id="rId14"/>
      <w:type w:val="continuous"/>
      <w:pgSz w:w="11906" w:h="16838"/>
      <w:pgMar w:top="1417" w:right="1417" w:bottom="1417" w:left="1417" w:header="51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51B38" w14:textId="77777777" w:rsidR="005002E0" w:rsidRDefault="005002E0" w:rsidP="00407ED3">
      <w:r>
        <w:separator/>
      </w:r>
    </w:p>
  </w:endnote>
  <w:endnote w:type="continuationSeparator" w:id="0">
    <w:p w14:paraId="5E703452" w14:textId="77777777" w:rsidR="005002E0" w:rsidRDefault="005002E0" w:rsidP="0040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00"/>
    <w:family w:val="modern"/>
    <w:notTrueType/>
    <w:pitch w:val="variable"/>
    <w:sig w:usb0="2000020F" w:usb1="00000003" w:usb2="00000000" w:usb3="00000000" w:csb0="00000197"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00B95" w14:textId="5F482569" w:rsidR="00E9748D" w:rsidRDefault="00E9748D">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DF5C1F">
      <w:rPr>
        <w:caps/>
        <w:noProof/>
        <w:color w:val="4F81BD" w:themeColor="accent1"/>
      </w:rPr>
      <w:t>3</w:t>
    </w:r>
    <w:r>
      <w:rPr>
        <w:caps/>
        <w:color w:val="4F81BD" w:themeColor="accent1"/>
      </w:rPr>
      <w:fldChar w:fldCharType="end"/>
    </w:r>
  </w:p>
  <w:p w14:paraId="7BD71331" w14:textId="7414E7DD" w:rsidR="00E9748D" w:rsidRPr="00EA3AE6" w:rsidRDefault="00E9748D" w:rsidP="00EA3AE6">
    <w:pPr>
      <w:spacing w:after="200" w:line="276" w:lineRule="auto"/>
      <w:jc w:val="left"/>
      <w:rPr>
        <w:color w:val="58595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9A004" w14:textId="77777777" w:rsidR="005002E0" w:rsidRDefault="005002E0" w:rsidP="00407ED3">
      <w:r>
        <w:separator/>
      </w:r>
    </w:p>
  </w:footnote>
  <w:footnote w:type="continuationSeparator" w:id="0">
    <w:p w14:paraId="7B0A2242" w14:textId="77777777" w:rsidR="005002E0" w:rsidRDefault="005002E0" w:rsidP="00407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CD35" w14:textId="77777777" w:rsidR="00E9748D" w:rsidRDefault="00E9748D">
    <w:pPr>
      <w:pStyle w:val="En-tte"/>
    </w:pPr>
    <w:r>
      <w:rPr>
        <w:noProof/>
        <w:lang w:eastAsia="fr-FR"/>
      </w:rPr>
      <w:drawing>
        <wp:inline distT="0" distB="0" distL="0" distR="0" wp14:anchorId="766F2CE2" wp14:editId="330398C3">
          <wp:extent cx="514350" cy="514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
                    <a:extLst>
                      <a:ext uri="{28A0092B-C50C-407E-A947-70E740481C1C}">
                        <a14:useLocalDpi xmlns:a14="http://schemas.microsoft.com/office/drawing/2010/main" val="0"/>
                      </a:ext>
                    </a:extLst>
                  </a:blip>
                  <a:stretch>
                    <a:fillRect/>
                  </a:stretch>
                </pic:blipFill>
                <pic:spPr>
                  <a:xfrm>
                    <a:off x="0" y="0"/>
                    <a:ext cx="514350" cy="514350"/>
                  </a:xfrm>
                  <a:prstGeom prst="rect">
                    <a:avLst/>
                  </a:prstGeom>
                </pic:spPr>
              </pic:pic>
            </a:graphicData>
          </a:graphic>
        </wp:inline>
      </w:drawing>
    </w:r>
  </w:p>
  <w:p w14:paraId="51211FED" w14:textId="77777777" w:rsidR="00E9748D" w:rsidRDefault="00E9748D"/>
  <w:p w14:paraId="6A934CAA" w14:textId="77777777" w:rsidR="00E9748D" w:rsidRDefault="00E9748D" w:rsidP="00DD057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2DF7"/>
    <w:multiLevelType w:val="hybridMultilevel"/>
    <w:tmpl w:val="47FAB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23B64"/>
    <w:multiLevelType w:val="hybridMultilevel"/>
    <w:tmpl w:val="91AE356E"/>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11257C20"/>
    <w:multiLevelType w:val="hybridMultilevel"/>
    <w:tmpl w:val="5880A6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8342B"/>
    <w:multiLevelType w:val="hybridMultilevel"/>
    <w:tmpl w:val="7DE8A04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0F76B78"/>
    <w:multiLevelType w:val="hybridMultilevel"/>
    <w:tmpl w:val="92D0CBD8"/>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040C0001">
      <w:start w:val="1"/>
      <w:numFmt w:val="bullet"/>
      <w:lvlText w:val=""/>
      <w:lvlJc w:val="left"/>
      <w:pPr>
        <w:ind w:left="2520" w:hanging="180"/>
      </w:pPr>
      <w:rPr>
        <w:rFonts w:ascii="Symbol" w:hAnsi="Symbol" w:hint="default"/>
      </w:r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22A53F3E"/>
    <w:multiLevelType w:val="hybridMultilevel"/>
    <w:tmpl w:val="C6982FFC"/>
    <w:lvl w:ilvl="0" w:tplc="0B32F9AC">
      <w:start w:val="20"/>
      <w:numFmt w:val="bullet"/>
      <w:lvlText w:val="-"/>
      <w:lvlJc w:val="left"/>
      <w:pPr>
        <w:ind w:left="2160" w:hanging="360"/>
      </w:pPr>
      <w:rPr>
        <w:rFonts w:ascii="Arial" w:eastAsia="Times New Roman" w:hAnsi="Arial" w:cs="Arial" w:hint="default"/>
        <w:u w:val="none"/>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 w15:restartNumberingAfterBreak="0">
    <w:nsid w:val="323F61BB"/>
    <w:multiLevelType w:val="hybridMultilevel"/>
    <w:tmpl w:val="3C5AC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713934"/>
    <w:multiLevelType w:val="hybridMultilevel"/>
    <w:tmpl w:val="8DF46D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4241BD"/>
    <w:multiLevelType w:val="hybridMultilevel"/>
    <w:tmpl w:val="4B56B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E01F5"/>
    <w:multiLevelType w:val="hybridMultilevel"/>
    <w:tmpl w:val="1958B5F4"/>
    <w:lvl w:ilvl="0" w:tplc="01B2862A">
      <w:start w:val="1"/>
      <w:numFmt w:val="bullet"/>
      <w:lvlText w:val=""/>
      <w:lvlJc w:val="left"/>
      <w:pPr>
        <w:ind w:left="720" w:hanging="360"/>
      </w:pPr>
      <w:rPr>
        <w:rFonts w:ascii="Symbol" w:hAnsi="Symbol" w:hint="default"/>
      </w:rPr>
    </w:lvl>
    <w:lvl w:ilvl="1" w:tplc="8EA85160">
      <w:start w:val="1"/>
      <w:numFmt w:val="bullet"/>
      <w:lvlText w:val="o"/>
      <w:lvlJc w:val="left"/>
      <w:pPr>
        <w:ind w:left="1440" w:hanging="360"/>
      </w:pPr>
      <w:rPr>
        <w:rFonts w:ascii="Courier New" w:hAnsi="Courier New" w:hint="default"/>
      </w:rPr>
    </w:lvl>
    <w:lvl w:ilvl="2" w:tplc="3E1C1354">
      <w:start w:val="1"/>
      <w:numFmt w:val="bullet"/>
      <w:lvlText w:val=""/>
      <w:lvlJc w:val="left"/>
      <w:pPr>
        <w:ind w:left="2160" w:hanging="360"/>
      </w:pPr>
      <w:rPr>
        <w:rFonts w:ascii="Wingdings" w:hAnsi="Wingdings" w:hint="default"/>
      </w:rPr>
    </w:lvl>
    <w:lvl w:ilvl="3" w:tplc="D09A521A">
      <w:start w:val="1"/>
      <w:numFmt w:val="bullet"/>
      <w:lvlText w:val=""/>
      <w:lvlJc w:val="left"/>
      <w:pPr>
        <w:ind w:left="2880" w:hanging="360"/>
      </w:pPr>
      <w:rPr>
        <w:rFonts w:ascii="Symbol" w:hAnsi="Symbol" w:hint="default"/>
      </w:rPr>
    </w:lvl>
    <w:lvl w:ilvl="4" w:tplc="3982BB06">
      <w:start w:val="1"/>
      <w:numFmt w:val="bullet"/>
      <w:lvlText w:val="o"/>
      <w:lvlJc w:val="left"/>
      <w:pPr>
        <w:ind w:left="3600" w:hanging="360"/>
      </w:pPr>
      <w:rPr>
        <w:rFonts w:ascii="Courier New" w:hAnsi="Courier New" w:hint="default"/>
      </w:rPr>
    </w:lvl>
    <w:lvl w:ilvl="5" w:tplc="497CAC12">
      <w:start w:val="1"/>
      <w:numFmt w:val="bullet"/>
      <w:lvlText w:val=""/>
      <w:lvlJc w:val="left"/>
      <w:pPr>
        <w:ind w:left="4320" w:hanging="360"/>
      </w:pPr>
      <w:rPr>
        <w:rFonts w:ascii="Wingdings" w:hAnsi="Wingdings" w:hint="default"/>
      </w:rPr>
    </w:lvl>
    <w:lvl w:ilvl="6" w:tplc="C800564C">
      <w:start w:val="1"/>
      <w:numFmt w:val="bullet"/>
      <w:lvlText w:val=""/>
      <w:lvlJc w:val="left"/>
      <w:pPr>
        <w:ind w:left="5040" w:hanging="360"/>
      </w:pPr>
      <w:rPr>
        <w:rFonts w:ascii="Symbol" w:hAnsi="Symbol" w:hint="default"/>
      </w:rPr>
    </w:lvl>
    <w:lvl w:ilvl="7" w:tplc="03DE9FAC">
      <w:start w:val="1"/>
      <w:numFmt w:val="bullet"/>
      <w:lvlText w:val="o"/>
      <w:lvlJc w:val="left"/>
      <w:pPr>
        <w:ind w:left="5760" w:hanging="360"/>
      </w:pPr>
      <w:rPr>
        <w:rFonts w:ascii="Courier New" w:hAnsi="Courier New" w:hint="default"/>
      </w:rPr>
    </w:lvl>
    <w:lvl w:ilvl="8" w:tplc="3A426F8E">
      <w:start w:val="1"/>
      <w:numFmt w:val="bullet"/>
      <w:lvlText w:val=""/>
      <w:lvlJc w:val="left"/>
      <w:pPr>
        <w:ind w:left="6480" w:hanging="360"/>
      </w:pPr>
      <w:rPr>
        <w:rFonts w:ascii="Wingdings" w:hAnsi="Wingdings" w:hint="default"/>
      </w:rPr>
    </w:lvl>
  </w:abstractNum>
  <w:abstractNum w:abstractNumId="10" w15:restartNumberingAfterBreak="0">
    <w:nsid w:val="432B0401"/>
    <w:multiLevelType w:val="hybridMultilevel"/>
    <w:tmpl w:val="B0F88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9F6A00"/>
    <w:multiLevelType w:val="hybridMultilevel"/>
    <w:tmpl w:val="2B826E32"/>
    <w:lvl w:ilvl="0" w:tplc="41AE29DC">
      <w:start w:val="1"/>
      <w:numFmt w:val="bullet"/>
      <w:pStyle w:val="Listepuces"/>
      <w:lvlText w:val=""/>
      <w:lvlJc w:val="left"/>
      <w:pPr>
        <w:tabs>
          <w:tab w:val="num" w:pos="360"/>
        </w:tabs>
        <w:ind w:left="360" w:hanging="360"/>
      </w:pPr>
      <w:rPr>
        <w:rFonts w:ascii="Symbol" w:hAnsi="Symbol" w:hint="default"/>
      </w:rPr>
    </w:lvl>
    <w:lvl w:ilvl="1" w:tplc="419EB8D2">
      <w:numFmt w:val="decimal"/>
      <w:lvlText w:val=""/>
      <w:lvlJc w:val="left"/>
    </w:lvl>
    <w:lvl w:ilvl="2" w:tplc="C0AC2DDA">
      <w:numFmt w:val="decimal"/>
      <w:lvlText w:val=""/>
      <w:lvlJc w:val="left"/>
    </w:lvl>
    <w:lvl w:ilvl="3" w:tplc="91BC4C10">
      <w:numFmt w:val="decimal"/>
      <w:lvlText w:val=""/>
      <w:lvlJc w:val="left"/>
    </w:lvl>
    <w:lvl w:ilvl="4" w:tplc="6A70A6F6">
      <w:numFmt w:val="decimal"/>
      <w:lvlText w:val=""/>
      <w:lvlJc w:val="left"/>
    </w:lvl>
    <w:lvl w:ilvl="5" w:tplc="C0C60BF6">
      <w:numFmt w:val="decimal"/>
      <w:lvlText w:val=""/>
      <w:lvlJc w:val="left"/>
    </w:lvl>
    <w:lvl w:ilvl="6" w:tplc="174E701E">
      <w:numFmt w:val="decimal"/>
      <w:lvlText w:val=""/>
      <w:lvlJc w:val="left"/>
    </w:lvl>
    <w:lvl w:ilvl="7" w:tplc="BEE0386A">
      <w:numFmt w:val="decimal"/>
      <w:lvlText w:val=""/>
      <w:lvlJc w:val="left"/>
    </w:lvl>
    <w:lvl w:ilvl="8" w:tplc="C588A75C">
      <w:numFmt w:val="decimal"/>
      <w:lvlText w:val=""/>
      <w:lvlJc w:val="left"/>
    </w:lvl>
  </w:abstractNum>
  <w:abstractNum w:abstractNumId="12" w15:restartNumberingAfterBreak="0">
    <w:nsid w:val="4943439C"/>
    <w:multiLevelType w:val="hybridMultilevel"/>
    <w:tmpl w:val="0BB474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C66D47"/>
    <w:multiLevelType w:val="hybridMultilevel"/>
    <w:tmpl w:val="56B60A38"/>
    <w:lvl w:ilvl="0" w:tplc="6322960A">
      <w:start w:val="1"/>
      <w:numFmt w:val="decimal"/>
      <w:lvlText w:val="%1."/>
      <w:lvlJc w:val="left"/>
      <w:pPr>
        <w:ind w:left="720" w:hanging="360"/>
      </w:pPr>
    </w:lvl>
    <w:lvl w:ilvl="1" w:tplc="70D052A6">
      <w:start w:val="1"/>
      <w:numFmt w:val="lowerLetter"/>
      <w:lvlText w:val="%2."/>
      <w:lvlJc w:val="left"/>
      <w:pPr>
        <w:ind w:left="1440" w:hanging="360"/>
      </w:pPr>
    </w:lvl>
    <w:lvl w:ilvl="2" w:tplc="3C0C05E0">
      <w:start w:val="1"/>
      <w:numFmt w:val="lowerRoman"/>
      <w:lvlText w:val="%3."/>
      <w:lvlJc w:val="right"/>
      <w:pPr>
        <w:ind w:left="2160" w:hanging="180"/>
      </w:pPr>
    </w:lvl>
    <w:lvl w:ilvl="3" w:tplc="9D8EC148">
      <w:start w:val="1"/>
      <w:numFmt w:val="decimal"/>
      <w:lvlText w:val="%4."/>
      <w:lvlJc w:val="left"/>
      <w:pPr>
        <w:ind w:left="2880" w:hanging="360"/>
      </w:pPr>
    </w:lvl>
    <w:lvl w:ilvl="4" w:tplc="588A219A">
      <w:start w:val="1"/>
      <w:numFmt w:val="lowerLetter"/>
      <w:lvlText w:val="%5."/>
      <w:lvlJc w:val="left"/>
      <w:pPr>
        <w:ind w:left="3600" w:hanging="360"/>
      </w:pPr>
    </w:lvl>
    <w:lvl w:ilvl="5" w:tplc="8FEA98F2">
      <w:start w:val="1"/>
      <w:numFmt w:val="lowerRoman"/>
      <w:lvlText w:val="%6."/>
      <w:lvlJc w:val="right"/>
      <w:pPr>
        <w:ind w:left="4320" w:hanging="180"/>
      </w:pPr>
    </w:lvl>
    <w:lvl w:ilvl="6" w:tplc="E1A8AAE6">
      <w:start w:val="1"/>
      <w:numFmt w:val="decimal"/>
      <w:lvlText w:val="%7."/>
      <w:lvlJc w:val="left"/>
      <w:pPr>
        <w:ind w:left="5040" w:hanging="360"/>
      </w:pPr>
    </w:lvl>
    <w:lvl w:ilvl="7" w:tplc="EC10CF9E">
      <w:start w:val="1"/>
      <w:numFmt w:val="lowerLetter"/>
      <w:lvlText w:val="%8."/>
      <w:lvlJc w:val="left"/>
      <w:pPr>
        <w:ind w:left="5760" w:hanging="360"/>
      </w:pPr>
    </w:lvl>
    <w:lvl w:ilvl="8" w:tplc="704EBE2C">
      <w:start w:val="1"/>
      <w:numFmt w:val="lowerRoman"/>
      <w:lvlText w:val="%9."/>
      <w:lvlJc w:val="right"/>
      <w:pPr>
        <w:ind w:left="6480" w:hanging="180"/>
      </w:pPr>
    </w:lvl>
  </w:abstractNum>
  <w:abstractNum w:abstractNumId="14" w15:restartNumberingAfterBreak="0">
    <w:nsid w:val="4C575FE2"/>
    <w:multiLevelType w:val="multilevel"/>
    <w:tmpl w:val="3482B058"/>
    <w:lvl w:ilvl="0">
      <w:start w:val="1"/>
      <w:numFmt w:val="decimal"/>
      <w:lvlText w:val="%1."/>
      <w:lvlJc w:val="left"/>
      <w:pPr>
        <w:ind w:left="360" w:hanging="360"/>
      </w:pPr>
    </w:lvl>
    <w:lvl w:ilvl="1">
      <w:start w:val="1"/>
      <w:numFmt w:val="decimal"/>
      <w:pStyle w:val="Titre2"/>
      <w:isLgl/>
      <w:lvlText w:val="%1.%2"/>
      <w:lvlJc w:val="left"/>
      <w:pPr>
        <w:ind w:left="1070" w:hanging="360"/>
      </w:pPr>
      <w:rPr>
        <w:rFonts w:hint="default"/>
      </w:rPr>
    </w:lvl>
    <w:lvl w:ilvl="2">
      <w:start w:val="1"/>
      <w:numFmt w:val="decimal"/>
      <w:pStyle w:val="Titre3"/>
      <w:isLgl/>
      <w:lvlText w:val="%1.%2.%3"/>
      <w:lvlJc w:val="left"/>
      <w:pPr>
        <w:ind w:left="2422" w:hanging="720"/>
      </w:pPr>
      <w:rPr>
        <w:rFonts w:hint="default"/>
      </w:rPr>
    </w:lvl>
    <w:lvl w:ilvl="3">
      <w:start w:val="1"/>
      <w:numFmt w:val="decimal"/>
      <w:pStyle w:val="Titre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69F5E14"/>
    <w:multiLevelType w:val="hybridMultilevel"/>
    <w:tmpl w:val="E82C8B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436128"/>
    <w:multiLevelType w:val="hybridMultilevel"/>
    <w:tmpl w:val="C3345118"/>
    <w:lvl w:ilvl="0" w:tplc="82124F8A">
      <w:start w:val="4"/>
      <w:numFmt w:val="bullet"/>
      <w:lvlText w:val=""/>
      <w:lvlJc w:val="left"/>
      <w:pPr>
        <w:ind w:left="1065" w:hanging="705"/>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E278A7"/>
    <w:multiLevelType w:val="hybridMultilevel"/>
    <w:tmpl w:val="04B26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4048F7"/>
    <w:multiLevelType w:val="hybridMultilevel"/>
    <w:tmpl w:val="F824038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9" w15:restartNumberingAfterBreak="0">
    <w:nsid w:val="695C370E"/>
    <w:multiLevelType w:val="hybridMultilevel"/>
    <w:tmpl w:val="FB384A52"/>
    <w:lvl w:ilvl="0" w:tplc="84D6964A">
      <w:start w:val="4"/>
      <w:numFmt w:val="bullet"/>
      <w:lvlText w:val=""/>
      <w:lvlJc w:val="left"/>
      <w:pPr>
        <w:ind w:left="1065" w:hanging="705"/>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867A89"/>
    <w:multiLevelType w:val="multilevel"/>
    <w:tmpl w:val="D5047A0A"/>
    <w:lvl w:ilvl="0">
      <w:start w:val="1"/>
      <w:numFmt w:val="decimal"/>
      <w:lvlText w:val="%1."/>
      <w:lvlJc w:val="left"/>
      <w:pPr>
        <w:ind w:left="1494" w:hanging="360"/>
      </w:pPr>
      <w:rPr>
        <w:rFonts w:cs="Times New Roman"/>
        <w:sz w:val="36"/>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pStyle w:val="Titre5"/>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6CE613A7"/>
    <w:multiLevelType w:val="hybridMultilevel"/>
    <w:tmpl w:val="545A735A"/>
    <w:lvl w:ilvl="0" w:tplc="53EAB8BA">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E24126"/>
    <w:multiLevelType w:val="hybridMultilevel"/>
    <w:tmpl w:val="467ECEAE"/>
    <w:lvl w:ilvl="0" w:tplc="0B32F9AC">
      <w:start w:val="20"/>
      <w:numFmt w:val="bullet"/>
      <w:lvlText w:val="-"/>
      <w:lvlJc w:val="left"/>
      <w:pPr>
        <w:ind w:left="720" w:hanging="360"/>
      </w:pPr>
      <w:rPr>
        <w:rFonts w:ascii="Arial" w:eastAsia="Times New Roman" w:hAnsi="Arial" w:cs="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FD5BD3"/>
    <w:multiLevelType w:val="hybridMultilevel"/>
    <w:tmpl w:val="93DE3810"/>
    <w:lvl w:ilvl="0" w:tplc="0B32F9AC">
      <w:start w:val="20"/>
      <w:numFmt w:val="bullet"/>
      <w:lvlText w:val="-"/>
      <w:lvlJc w:val="left"/>
      <w:pPr>
        <w:ind w:left="720" w:hanging="360"/>
      </w:pPr>
      <w:rPr>
        <w:rFonts w:ascii="Arial" w:eastAsia="Times New Roman" w:hAnsi="Arial" w:cs="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67210D"/>
    <w:multiLevelType w:val="hybridMultilevel"/>
    <w:tmpl w:val="5D88AD18"/>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15:restartNumberingAfterBreak="0">
    <w:nsid w:val="77E72953"/>
    <w:multiLevelType w:val="hybridMultilevel"/>
    <w:tmpl w:val="DC1E2E2A"/>
    <w:lvl w:ilvl="0" w:tplc="5B48690A">
      <w:start w:val="1"/>
      <w:numFmt w:val="decimal"/>
      <w:pStyle w:val="numrationprcd-"/>
      <w:lvlText w:val="%1."/>
      <w:lvlJc w:val="left"/>
      <w:pPr>
        <w:ind w:left="644"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6" w15:restartNumberingAfterBreak="0">
    <w:nsid w:val="7B35638E"/>
    <w:multiLevelType w:val="hybridMultilevel"/>
    <w:tmpl w:val="13FC09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14"/>
  </w:num>
  <w:num w:numId="4">
    <w:abstractNumId w:val="11"/>
  </w:num>
  <w:num w:numId="5">
    <w:abstractNumId w:val="23"/>
  </w:num>
  <w:num w:numId="6">
    <w:abstractNumId w:val="4"/>
  </w:num>
  <w:num w:numId="7">
    <w:abstractNumId w:val="24"/>
  </w:num>
  <w:num w:numId="8">
    <w:abstractNumId w:val="18"/>
  </w:num>
  <w:num w:numId="9">
    <w:abstractNumId w:val="1"/>
  </w:num>
  <w:num w:numId="10">
    <w:abstractNumId w:val="3"/>
  </w:num>
  <w:num w:numId="11">
    <w:abstractNumId w:val="0"/>
  </w:num>
  <w:num w:numId="12">
    <w:abstractNumId w:val="12"/>
  </w:num>
  <w:num w:numId="13">
    <w:abstractNumId w:val="7"/>
  </w:num>
  <w:num w:numId="14">
    <w:abstractNumId w:val="2"/>
  </w:num>
  <w:num w:numId="15">
    <w:abstractNumId w:val="15"/>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5"/>
  </w:num>
  <w:num w:numId="19">
    <w:abstractNumId w:val="14"/>
  </w:num>
  <w:num w:numId="20">
    <w:abstractNumId w:val="14"/>
  </w:num>
  <w:num w:numId="21">
    <w:abstractNumId w:val="14"/>
  </w:num>
  <w:num w:numId="22">
    <w:abstractNumId w:val="9"/>
  </w:num>
  <w:num w:numId="23">
    <w:abstractNumId w:val="14"/>
  </w:num>
  <w:num w:numId="24">
    <w:abstractNumId w:val="13"/>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9"/>
  </w:num>
  <w:num w:numId="32">
    <w:abstractNumId w:val="16"/>
  </w:num>
  <w:num w:numId="33">
    <w:abstractNumId w:val="21"/>
  </w:num>
  <w:num w:numId="34">
    <w:abstractNumId w:val="17"/>
  </w:num>
  <w:num w:numId="35">
    <w:abstractNumId w:val="14"/>
  </w:num>
  <w:num w:numId="36">
    <w:abstractNumId w:val="14"/>
  </w:num>
  <w:num w:numId="37">
    <w:abstractNumId w:val="14"/>
  </w:num>
  <w:num w:numId="38">
    <w:abstractNumId w:val="26"/>
  </w:num>
  <w:num w:numId="39">
    <w:abstractNumId w:val="6"/>
  </w:num>
  <w:num w:numId="40">
    <w:abstractNumId w:val="8"/>
  </w:num>
  <w:num w:numId="41">
    <w:abstractNumId w:val="10"/>
  </w:num>
  <w:num w:numId="42">
    <w:abstractNumId w:val="2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e HOLLEVILLE">
    <w15:presenceInfo w15:providerId="None" w15:userId="Carole HOLLEV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604"/>
    <w:rsid w:val="00000EC9"/>
    <w:rsid w:val="000030CB"/>
    <w:rsid w:val="000035C3"/>
    <w:rsid w:val="0000741C"/>
    <w:rsid w:val="000104CD"/>
    <w:rsid w:val="00015DA2"/>
    <w:rsid w:val="000166FD"/>
    <w:rsid w:val="00021CB5"/>
    <w:rsid w:val="00023DF4"/>
    <w:rsid w:val="000265F5"/>
    <w:rsid w:val="000314C5"/>
    <w:rsid w:val="00031760"/>
    <w:rsid w:val="00031E02"/>
    <w:rsid w:val="0003358F"/>
    <w:rsid w:val="00034E65"/>
    <w:rsid w:val="000362A8"/>
    <w:rsid w:val="00037FD7"/>
    <w:rsid w:val="00043099"/>
    <w:rsid w:val="00044803"/>
    <w:rsid w:val="00045F42"/>
    <w:rsid w:val="000469A1"/>
    <w:rsid w:val="00047384"/>
    <w:rsid w:val="00047F72"/>
    <w:rsid w:val="000541CE"/>
    <w:rsid w:val="00056185"/>
    <w:rsid w:val="00063358"/>
    <w:rsid w:val="000634F3"/>
    <w:rsid w:val="000639CA"/>
    <w:rsid w:val="00063D39"/>
    <w:rsid w:val="00063F31"/>
    <w:rsid w:val="000650B5"/>
    <w:rsid w:val="00065774"/>
    <w:rsid w:val="000713EA"/>
    <w:rsid w:val="00071CBE"/>
    <w:rsid w:val="0007444F"/>
    <w:rsid w:val="000758CD"/>
    <w:rsid w:val="0007592E"/>
    <w:rsid w:val="000815DC"/>
    <w:rsid w:val="00082E69"/>
    <w:rsid w:val="00083BAC"/>
    <w:rsid w:val="00085903"/>
    <w:rsid w:val="0008658C"/>
    <w:rsid w:val="00091C16"/>
    <w:rsid w:val="00092673"/>
    <w:rsid w:val="000949CC"/>
    <w:rsid w:val="000959C3"/>
    <w:rsid w:val="000A0A5A"/>
    <w:rsid w:val="000A0CEA"/>
    <w:rsid w:val="000A1826"/>
    <w:rsid w:val="000A1DAF"/>
    <w:rsid w:val="000A6A5F"/>
    <w:rsid w:val="000A78D1"/>
    <w:rsid w:val="000B02CD"/>
    <w:rsid w:val="000B17B0"/>
    <w:rsid w:val="000B2DD3"/>
    <w:rsid w:val="000B358F"/>
    <w:rsid w:val="000B3916"/>
    <w:rsid w:val="000B3FD4"/>
    <w:rsid w:val="000B52CF"/>
    <w:rsid w:val="000B5871"/>
    <w:rsid w:val="000B60C2"/>
    <w:rsid w:val="000C4190"/>
    <w:rsid w:val="000C5298"/>
    <w:rsid w:val="000C5A2D"/>
    <w:rsid w:val="000C5AF4"/>
    <w:rsid w:val="000C5BDF"/>
    <w:rsid w:val="000C7E19"/>
    <w:rsid w:val="000D1C70"/>
    <w:rsid w:val="000D1F5C"/>
    <w:rsid w:val="000D2E4C"/>
    <w:rsid w:val="000D38CB"/>
    <w:rsid w:val="000D3D20"/>
    <w:rsid w:val="000D3DCE"/>
    <w:rsid w:val="000D41C4"/>
    <w:rsid w:val="000D657D"/>
    <w:rsid w:val="000D775C"/>
    <w:rsid w:val="000E0DFD"/>
    <w:rsid w:val="000E1BC4"/>
    <w:rsid w:val="000E2AE1"/>
    <w:rsid w:val="000E4593"/>
    <w:rsid w:val="000E4896"/>
    <w:rsid w:val="000E4937"/>
    <w:rsid w:val="000E699F"/>
    <w:rsid w:val="000E785A"/>
    <w:rsid w:val="000F15E8"/>
    <w:rsid w:val="000F1A6F"/>
    <w:rsid w:val="000F1EA9"/>
    <w:rsid w:val="000F551B"/>
    <w:rsid w:val="000F5CEF"/>
    <w:rsid w:val="000F7551"/>
    <w:rsid w:val="00101609"/>
    <w:rsid w:val="0010467F"/>
    <w:rsid w:val="00110581"/>
    <w:rsid w:val="00110C54"/>
    <w:rsid w:val="001115E4"/>
    <w:rsid w:val="0011239E"/>
    <w:rsid w:val="00112C2A"/>
    <w:rsid w:val="001144B3"/>
    <w:rsid w:val="00114E08"/>
    <w:rsid w:val="00115F49"/>
    <w:rsid w:val="0012096F"/>
    <w:rsid w:val="001217FB"/>
    <w:rsid w:val="00121BCA"/>
    <w:rsid w:val="00123C06"/>
    <w:rsid w:val="00123E99"/>
    <w:rsid w:val="00124804"/>
    <w:rsid w:val="00131443"/>
    <w:rsid w:val="00131ACD"/>
    <w:rsid w:val="00132631"/>
    <w:rsid w:val="00132D0F"/>
    <w:rsid w:val="00133A23"/>
    <w:rsid w:val="001348F7"/>
    <w:rsid w:val="00134953"/>
    <w:rsid w:val="001364E2"/>
    <w:rsid w:val="001403CD"/>
    <w:rsid w:val="00143516"/>
    <w:rsid w:val="00143B1F"/>
    <w:rsid w:val="00144059"/>
    <w:rsid w:val="0014413F"/>
    <w:rsid w:val="001449B2"/>
    <w:rsid w:val="00145094"/>
    <w:rsid w:val="00145EF5"/>
    <w:rsid w:val="001466A4"/>
    <w:rsid w:val="001468FA"/>
    <w:rsid w:val="00147279"/>
    <w:rsid w:val="001474A1"/>
    <w:rsid w:val="00147D6C"/>
    <w:rsid w:val="00150479"/>
    <w:rsid w:val="001510B0"/>
    <w:rsid w:val="001535CE"/>
    <w:rsid w:val="00155575"/>
    <w:rsid w:val="0015572C"/>
    <w:rsid w:val="00155D27"/>
    <w:rsid w:val="0016095B"/>
    <w:rsid w:val="001640F7"/>
    <w:rsid w:val="001647DC"/>
    <w:rsid w:val="00165490"/>
    <w:rsid w:val="0016674F"/>
    <w:rsid w:val="00167CA5"/>
    <w:rsid w:val="00170B1C"/>
    <w:rsid w:val="0017117F"/>
    <w:rsid w:val="001719ED"/>
    <w:rsid w:val="00172E24"/>
    <w:rsid w:val="00174D20"/>
    <w:rsid w:val="001759D8"/>
    <w:rsid w:val="00175F31"/>
    <w:rsid w:val="00177D88"/>
    <w:rsid w:val="00180848"/>
    <w:rsid w:val="00180EB8"/>
    <w:rsid w:val="00181054"/>
    <w:rsid w:val="001817A1"/>
    <w:rsid w:val="001820AF"/>
    <w:rsid w:val="00182A0A"/>
    <w:rsid w:val="00184FC5"/>
    <w:rsid w:val="0018564E"/>
    <w:rsid w:val="00185DA6"/>
    <w:rsid w:val="00186A6F"/>
    <w:rsid w:val="001900D7"/>
    <w:rsid w:val="00192B33"/>
    <w:rsid w:val="00195071"/>
    <w:rsid w:val="00196410"/>
    <w:rsid w:val="001A095E"/>
    <w:rsid w:val="001A4B37"/>
    <w:rsid w:val="001B0823"/>
    <w:rsid w:val="001B08B6"/>
    <w:rsid w:val="001B1A15"/>
    <w:rsid w:val="001B52D7"/>
    <w:rsid w:val="001B660F"/>
    <w:rsid w:val="001B666A"/>
    <w:rsid w:val="001B667C"/>
    <w:rsid w:val="001B7354"/>
    <w:rsid w:val="001B7962"/>
    <w:rsid w:val="001C0035"/>
    <w:rsid w:val="001C061F"/>
    <w:rsid w:val="001C5880"/>
    <w:rsid w:val="001D00B5"/>
    <w:rsid w:val="001D021A"/>
    <w:rsid w:val="001D0721"/>
    <w:rsid w:val="001D0B6C"/>
    <w:rsid w:val="001D13DE"/>
    <w:rsid w:val="001D1B3B"/>
    <w:rsid w:val="001D1F95"/>
    <w:rsid w:val="001D4138"/>
    <w:rsid w:val="001D53CB"/>
    <w:rsid w:val="001D5642"/>
    <w:rsid w:val="001D5B37"/>
    <w:rsid w:val="001E103A"/>
    <w:rsid w:val="001E1ACA"/>
    <w:rsid w:val="001E301A"/>
    <w:rsid w:val="001E4164"/>
    <w:rsid w:val="001F0173"/>
    <w:rsid w:val="001F0417"/>
    <w:rsid w:val="001F4661"/>
    <w:rsid w:val="001F4718"/>
    <w:rsid w:val="0020098D"/>
    <w:rsid w:val="00202DE8"/>
    <w:rsid w:val="00202FCE"/>
    <w:rsid w:val="00204412"/>
    <w:rsid w:val="00206A27"/>
    <w:rsid w:val="00206CB0"/>
    <w:rsid w:val="00206CC9"/>
    <w:rsid w:val="002070E1"/>
    <w:rsid w:val="00212537"/>
    <w:rsid w:val="002138E0"/>
    <w:rsid w:val="00214163"/>
    <w:rsid w:val="00215543"/>
    <w:rsid w:val="002165E9"/>
    <w:rsid w:val="00230117"/>
    <w:rsid w:val="0023277E"/>
    <w:rsid w:val="00232B0D"/>
    <w:rsid w:val="00233168"/>
    <w:rsid w:val="00234F52"/>
    <w:rsid w:val="002361CC"/>
    <w:rsid w:val="002374E6"/>
    <w:rsid w:val="00241BB4"/>
    <w:rsid w:val="00242087"/>
    <w:rsid w:val="0024236D"/>
    <w:rsid w:val="00242D6E"/>
    <w:rsid w:val="002449D4"/>
    <w:rsid w:val="00244FA3"/>
    <w:rsid w:val="002456D1"/>
    <w:rsid w:val="00246D9D"/>
    <w:rsid w:val="00247B1E"/>
    <w:rsid w:val="0025176D"/>
    <w:rsid w:val="0025311A"/>
    <w:rsid w:val="002540E9"/>
    <w:rsid w:val="002564E2"/>
    <w:rsid w:val="00257FD1"/>
    <w:rsid w:val="00260F93"/>
    <w:rsid w:val="00263B48"/>
    <w:rsid w:val="002670EA"/>
    <w:rsid w:val="002719F6"/>
    <w:rsid w:val="0027431B"/>
    <w:rsid w:val="002746BD"/>
    <w:rsid w:val="00275370"/>
    <w:rsid w:val="00280ECE"/>
    <w:rsid w:val="00281D16"/>
    <w:rsid w:val="002853E7"/>
    <w:rsid w:val="00285521"/>
    <w:rsid w:val="002877BF"/>
    <w:rsid w:val="00294F2A"/>
    <w:rsid w:val="00296729"/>
    <w:rsid w:val="002975E3"/>
    <w:rsid w:val="002A112E"/>
    <w:rsid w:val="002A114E"/>
    <w:rsid w:val="002A3951"/>
    <w:rsid w:val="002B2103"/>
    <w:rsid w:val="002B3C08"/>
    <w:rsid w:val="002B3F6E"/>
    <w:rsid w:val="002B6BA1"/>
    <w:rsid w:val="002B7CE1"/>
    <w:rsid w:val="002C2202"/>
    <w:rsid w:val="002C4ACA"/>
    <w:rsid w:val="002C4E9B"/>
    <w:rsid w:val="002C5094"/>
    <w:rsid w:val="002C75ED"/>
    <w:rsid w:val="002C77F5"/>
    <w:rsid w:val="002C78C7"/>
    <w:rsid w:val="002D362C"/>
    <w:rsid w:val="002D4379"/>
    <w:rsid w:val="002D4C26"/>
    <w:rsid w:val="002D5B2E"/>
    <w:rsid w:val="002D65C4"/>
    <w:rsid w:val="002D70A5"/>
    <w:rsid w:val="002D79D1"/>
    <w:rsid w:val="002E03B9"/>
    <w:rsid w:val="002E2950"/>
    <w:rsid w:val="002E32FA"/>
    <w:rsid w:val="002E355C"/>
    <w:rsid w:val="002E3624"/>
    <w:rsid w:val="002F1B90"/>
    <w:rsid w:val="002F33E6"/>
    <w:rsid w:val="002F34C4"/>
    <w:rsid w:val="002F47C4"/>
    <w:rsid w:val="002F598F"/>
    <w:rsid w:val="002F6EEE"/>
    <w:rsid w:val="002F750B"/>
    <w:rsid w:val="002F7B70"/>
    <w:rsid w:val="00300064"/>
    <w:rsid w:val="00300B2F"/>
    <w:rsid w:val="0030359D"/>
    <w:rsid w:val="0030386F"/>
    <w:rsid w:val="003069C9"/>
    <w:rsid w:val="00306B8C"/>
    <w:rsid w:val="00310978"/>
    <w:rsid w:val="003133F0"/>
    <w:rsid w:val="00314106"/>
    <w:rsid w:val="00320169"/>
    <w:rsid w:val="003254FA"/>
    <w:rsid w:val="00330AC7"/>
    <w:rsid w:val="00332985"/>
    <w:rsid w:val="00334826"/>
    <w:rsid w:val="00334F14"/>
    <w:rsid w:val="0033550E"/>
    <w:rsid w:val="00335746"/>
    <w:rsid w:val="003359CF"/>
    <w:rsid w:val="00336679"/>
    <w:rsid w:val="00336ED3"/>
    <w:rsid w:val="00337DED"/>
    <w:rsid w:val="00341BB8"/>
    <w:rsid w:val="00343668"/>
    <w:rsid w:val="00343E7B"/>
    <w:rsid w:val="003440E0"/>
    <w:rsid w:val="003447E7"/>
    <w:rsid w:val="00345198"/>
    <w:rsid w:val="0034551A"/>
    <w:rsid w:val="003461CC"/>
    <w:rsid w:val="00346AAF"/>
    <w:rsid w:val="00347599"/>
    <w:rsid w:val="003510F6"/>
    <w:rsid w:val="003512CC"/>
    <w:rsid w:val="00351C63"/>
    <w:rsid w:val="00353F93"/>
    <w:rsid w:val="0035455E"/>
    <w:rsid w:val="00362804"/>
    <w:rsid w:val="00363033"/>
    <w:rsid w:val="00363B99"/>
    <w:rsid w:val="0036647E"/>
    <w:rsid w:val="00366FBD"/>
    <w:rsid w:val="0037016D"/>
    <w:rsid w:val="0037086B"/>
    <w:rsid w:val="00373581"/>
    <w:rsid w:val="0037445B"/>
    <w:rsid w:val="003756E0"/>
    <w:rsid w:val="0037647D"/>
    <w:rsid w:val="00376583"/>
    <w:rsid w:val="0037670F"/>
    <w:rsid w:val="00381FD8"/>
    <w:rsid w:val="00384562"/>
    <w:rsid w:val="003862F2"/>
    <w:rsid w:val="003865D7"/>
    <w:rsid w:val="003906F1"/>
    <w:rsid w:val="0039201A"/>
    <w:rsid w:val="00392701"/>
    <w:rsid w:val="00392F49"/>
    <w:rsid w:val="003953E4"/>
    <w:rsid w:val="00395666"/>
    <w:rsid w:val="00396A9F"/>
    <w:rsid w:val="003A18D7"/>
    <w:rsid w:val="003A57D7"/>
    <w:rsid w:val="003A5F08"/>
    <w:rsid w:val="003A637B"/>
    <w:rsid w:val="003A6B4D"/>
    <w:rsid w:val="003A7BA2"/>
    <w:rsid w:val="003B0DC2"/>
    <w:rsid w:val="003B0EC2"/>
    <w:rsid w:val="003B57E8"/>
    <w:rsid w:val="003B6809"/>
    <w:rsid w:val="003C3D71"/>
    <w:rsid w:val="003C5D85"/>
    <w:rsid w:val="003D07FD"/>
    <w:rsid w:val="003D194C"/>
    <w:rsid w:val="003D285F"/>
    <w:rsid w:val="003D28AE"/>
    <w:rsid w:val="003D3528"/>
    <w:rsid w:val="003D7425"/>
    <w:rsid w:val="003D769F"/>
    <w:rsid w:val="003D7C2C"/>
    <w:rsid w:val="003E09C2"/>
    <w:rsid w:val="003E280B"/>
    <w:rsid w:val="003E3671"/>
    <w:rsid w:val="003E4056"/>
    <w:rsid w:val="003E467C"/>
    <w:rsid w:val="003E5D28"/>
    <w:rsid w:val="003F02F7"/>
    <w:rsid w:val="003F10B7"/>
    <w:rsid w:val="003F1A07"/>
    <w:rsid w:val="003F3558"/>
    <w:rsid w:val="003F3A75"/>
    <w:rsid w:val="00400A2D"/>
    <w:rsid w:val="00401103"/>
    <w:rsid w:val="00402943"/>
    <w:rsid w:val="004033D2"/>
    <w:rsid w:val="004057E3"/>
    <w:rsid w:val="00407ED3"/>
    <w:rsid w:val="0041027B"/>
    <w:rsid w:val="00412F9B"/>
    <w:rsid w:val="0041540C"/>
    <w:rsid w:val="00416375"/>
    <w:rsid w:val="004166A2"/>
    <w:rsid w:val="00417C23"/>
    <w:rsid w:val="004200D1"/>
    <w:rsid w:val="004207A3"/>
    <w:rsid w:val="004254CE"/>
    <w:rsid w:val="0042576C"/>
    <w:rsid w:val="00427047"/>
    <w:rsid w:val="00435E72"/>
    <w:rsid w:val="00436B3F"/>
    <w:rsid w:val="00444CFB"/>
    <w:rsid w:val="00446789"/>
    <w:rsid w:val="00447402"/>
    <w:rsid w:val="00447C40"/>
    <w:rsid w:val="00451CC7"/>
    <w:rsid w:val="00455EE4"/>
    <w:rsid w:val="0045747C"/>
    <w:rsid w:val="00457963"/>
    <w:rsid w:val="00460A45"/>
    <w:rsid w:val="00460BA2"/>
    <w:rsid w:val="004622B8"/>
    <w:rsid w:val="00462BB9"/>
    <w:rsid w:val="00463F24"/>
    <w:rsid w:val="00464046"/>
    <w:rsid w:val="004642FA"/>
    <w:rsid w:val="00464A6B"/>
    <w:rsid w:val="00467D66"/>
    <w:rsid w:val="00470532"/>
    <w:rsid w:val="004735A5"/>
    <w:rsid w:val="00473F5F"/>
    <w:rsid w:val="00476828"/>
    <w:rsid w:val="00491745"/>
    <w:rsid w:val="00492D5F"/>
    <w:rsid w:val="00495105"/>
    <w:rsid w:val="004972E5"/>
    <w:rsid w:val="004A4992"/>
    <w:rsid w:val="004A7873"/>
    <w:rsid w:val="004B061B"/>
    <w:rsid w:val="004B0BBA"/>
    <w:rsid w:val="004B293D"/>
    <w:rsid w:val="004B38C3"/>
    <w:rsid w:val="004B4563"/>
    <w:rsid w:val="004C3708"/>
    <w:rsid w:val="004C43A3"/>
    <w:rsid w:val="004C497E"/>
    <w:rsid w:val="004C5A22"/>
    <w:rsid w:val="004D237C"/>
    <w:rsid w:val="004D48FF"/>
    <w:rsid w:val="004D638F"/>
    <w:rsid w:val="004D6857"/>
    <w:rsid w:val="004D6DEC"/>
    <w:rsid w:val="004D79A6"/>
    <w:rsid w:val="004E20DE"/>
    <w:rsid w:val="004E4489"/>
    <w:rsid w:val="004E5006"/>
    <w:rsid w:val="004E53D6"/>
    <w:rsid w:val="004E55ED"/>
    <w:rsid w:val="004F3A7C"/>
    <w:rsid w:val="004F47AC"/>
    <w:rsid w:val="004F504D"/>
    <w:rsid w:val="004F76E3"/>
    <w:rsid w:val="005002E0"/>
    <w:rsid w:val="00500554"/>
    <w:rsid w:val="005011E2"/>
    <w:rsid w:val="00501C2F"/>
    <w:rsid w:val="005026F1"/>
    <w:rsid w:val="0050378C"/>
    <w:rsid w:val="00504F84"/>
    <w:rsid w:val="00506B75"/>
    <w:rsid w:val="0051193E"/>
    <w:rsid w:val="00513799"/>
    <w:rsid w:val="00514DEB"/>
    <w:rsid w:val="005263D0"/>
    <w:rsid w:val="0053121D"/>
    <w:rsid w:val="00531F93"/>
    <w:rsid w:val="005320E5"/>
    <w:rsid w:val="00532208"/>
    <w:rsid w:val="00533327"/>
    <w:rsid w:val="00534235"/>
    <w:rsid w:val="005364E3"/>
    <w:rsid w:val="00546EAA"/>
    <w:rsid w:val="00556338"/>
    <w:rsid w:val="00563C91"/>
    <w:rsid w:val="00565CDD"/>
    <w:rsid w:val="00566823"/>
    <w:rsid w:val="005678CB"/>
    <w:rsid w:val="00570825"/>
    <w:rsid w:val="0057100F"/>
    <w:rsid w:val="005725FA"/>
    <w:rsid w:val="005743BE"/>
    <w:rsid w:val="00580582"/>
    <w:rsid w:val="0058292D"/>
    <w:rsid w:val="00586A4A"/>
    <w:rsid w:val="00590298"/>
    <w:rsid w:val="00590667"/>
    <w:rsid w:val="00590773"/>
    <w:rsid w:val="005920E8"/>
    <w:rsid w:val="005959D8"/>
    <w:rsid w:val="00596BD4"/>
    <w:rsid w:val="005A0F5E"/>
    <w:rsid w:val="005A10D9"/>
    <w:rsid w:val="005A34DA"/>
    <w:rsid w:val="005A3F80"/>
    <w:rsid w:val="005A5EAB"/>
    <w:rsid w:val="005B39F5"/>
    <w:rsid w:val="005B41CF"/>
    <w:rsid w:val="005B43E4"/>
    <w:rsid w:val="005B55B3"/>
    <w:rsid w:val="005C2F60"/>
    <w:rsid w:val="005C355A"/>
    <w:rsid w:val="005C36AB"/>
    <w:rsid w:val="005C37D1"/>
    <w:rsid w:val="005C3AC1"/>
    <w:rsid w:val="005C4647"/>
    <w:rsid w:val="005C4D87"/>
    <w:rsid w:val="005C5F18"/>
    <w:rsid w:val="005C77E4"/>
    <w:rsid w:val="005D010F"/>
    <w:rsid w:val="005D0CD1"/>
    <w:rsid w:val="005D147B"/>
    <w:rsid w:val="005D1FD9"/>
    <w:rsid w:val="005D2778"/>
    <w:rsid w:val="005D3175"/>
    <w:rsid w:val="005D449D"/>
    <w:rsid w:val="005D7702"/>
    <w:rsid w:val="005D7ADC"/>
    <w:rsid w:val="005E0F58"/>
    <w:rsid w:val="005E1F9E"/>
    <w:rsid w:val="005E27F2"/>
    <w:rsid w:val="005E3CE7"/>
    <w:rsid w:val="005E4951"/>
    <w:rsid w:val="005E5F49"/>
    <w:rsid w:val="005F099B"/>
    <w:rsid w:val="005F21A5"/>
    <w:rsid w:val="005F3093"/>
    <w:rsid w:val="005F57AA"/>
    <w:rsid w:val="005F5992"/>
    <w:rsid w:val="005F63F0"/>
    <w:rsid w:val="005F6847"/>
    <w:rsid w:val="005F6D2F"/>
    <w:rsid w:val="005F75F5"/>
    <w:rsid w:val="005F7BF0"/>
    <w:rsid w:val="00601986"/>
    <w:rsid w:val="00604484"/>
    <w:rsid w:val="006060FB"/>
    <w:rsid w:val="00606311"/>
    <w:rsid w:val="006072C1"/>
    <w:rsid w:val="00607497"/>
    <w:rsid w:val="00607A53"/>
    <w:rsid w:val="00607C01"/>
    <w:rsid w:val="00610267"/>
    <w:rsid w:val="00611001"/>
    <w:rsid w:val="00611AF8"/>
    <w:rsid w:val="00613510"/>
    <w:rsid w:val="006158F5"/>
    <w:rsid w:val="00617682"/>
    <w:rsid w:val="0061797F"/>
    <w:rsid w:val="006209C9"/>
    <w:rsid w:val="006210A6"/>
    <w:rsid w:val="00622F67"/>
    <w:rsid w:val="00625CE9"/>
    <w:rsid w:val="00627C75"/>
    <w:rsid w:val="00630901"/>
    <w:rsid w:val="006332A9"/>
    <w:rsid w:val="00633AD4"/>
    <w:rsid w:val="006363F2"/>
    <w:rsid w:val="00636463"/>
    <w:rsid w:val="00641BD7"/>
    <w:rsid w:val="00642B31"/>
    <w:rsid w:val="00642B44"/>
    <w:rsid w:val="00644B84"/>
    <w:rsid w:val="00652078"/>
    <w:rsid w:val="00653604"/>
    <w:rsid w:val="0065678F"/>
    <w:rsid w:val="00656D3F"/>
    <w:rsid w:val="00657EDC"/>
    <w:rsid w:val="00660017"/>
    <w:rsid w:val="006624B6"/>
    <w:rsid w:val="00662688"/>
    <w:rsid w:val="006641CB"/>
    <w:rsid w:val="006648FA"/>
    <w:rsid w:val="006677A5"/>
    <w:rsid w:val="00667D15"/>
    <w:rsid w:val="00672FF2"/>
    <w:rsid w:val="00673CD0"/>
    <w:rsid w:val="00675DB6"/>
    <w:rsid w:val="00676851"/>
    <w:rsid w:val="00681650"/>
    <w:rsid w:val="0068296C"/>
    <w:rsid w:val="00685622"/>
    <w:rsid w:val="0068720F"/>
    <w:rsid w:val="00691AD6"/>
    <w:rsid w:val="00692553"/>
    <w:rsid w:val="00692DC8"/>
    <w:rsid w:val="0069541A"/>
    <w:rsid w:val="00695B2F"/>
    <w:rsid w:val="00695D2C"/>
    <w:rsid w:val="00695FF7"/>
    <w:rsid w:val="00696D22"/>
    <w:rsid w:val="006970A7"/>
    <w:rsid w:val="006A05CE"/>
    <w:rsid w:val="006A1B7A"/>
    <w:rsid w:val="006A23F8"/>
    <w:rsid w:val="006A2A2A"/>
    <w:rsid w:val="006A355E"/>
    <w:rsid w:val="006A43FE"/>
    <w:rsid w:val="006A5817"/>
    <w:rsid w:val="006A7722"/>
    <w:rsid w:val="006A7E78"/>
    <w:rsid w:val="006B27D5"/>
    <w:rsid w:val="006B4549"/>
    <w:rsid w:val="006B61B5"/>
    <w:rsid w:val="006B7E44"/>
    <w:rsid w:val="006B7F3C"/>
    <w:rsid w:val="006C1FBC"/>
    <w:rsid w:val="006C2126"/>
    <w:rsid w:val="006C21FA"/>
    <w:rsid w:val="006C2AE6"/>
    <w:rsid w:val="006C4CEF"/>
    <w:rsid w:val="006C55DC"/>
    <w:rsid w:val="006C71A1"/>
    <w:rsid w:val="006D12F8"/>
    <w:rsid w:val="006D13BD"/>
    <w:rsid w:val="006D1932"/>
    <w:rsid w:val="006D3317"/>
    <w:rsid w:val="006D33DC"/>
    <w:rsid w:val="006D4157"/>
    <w:rsid w:val="006D5716"/>
    <w:rsid w:val="006D63AD"/>
    <w:rsid w:val="006D6A67"/>
    <w:rsid w:val="006D7D5F"/>
    <w:rsid w:val="006E51E6"/>
    <w:rsid w:val="006F0440"/>
    <w:rsid w:val="006F0EA3"/>
    <w:rsid w:val="006F1CF4"/>
    <w:rsid w:val="006F2D97"/>
    <w:rsid w:val="006F63D9"/>
    <w:rsid w:val="006F762F"/>
    <w:rsid w:val="006F779B"/>
    <w:rsid w:val="00704229"/>
    <w:rsid w:val="00707326"/>
    <w:rsid w:val="00712927"/>
    <w:rsid w:val="00713F8B"/>
    <w:rsid w:val="007154D7"/>
    <w:rsid w:val="007155E5"/>
    <w:rsid w:val="00717947"/>
    <w:rsid w:val="00720EF5"/>
    <w:rsid w:val="007213B9"/>
    <w:rsid w:val="00723F09"/>
    <w:rsid w:val="007244C5"/>
    <w:rsid w:val="00726A35"/>
    <w:rsid w:val="0073075D"/>
    <w:rsid w:val="0073213C"/>
    <w:rsid w:val="00732197"/>
    <w:rsid w:val="00733725"/>
    <w:rsid w:val="00733FB5"/>
    <w:rsid w:val="00737C4A"/>
    <w:rsid w:val="007432E1"/>
    <w:rsid w:val="007440CB"/>
    <w:rsid w:val="00746165"/>
    <w:rsid w:val="00746DAB"/>
    <w:rsid w:val="007474AC"/>
    <w:rsid w:val="0075619D"/>
    <w:rsid w:val="00757D55"/>
    <w:rsid w:val="00763AAE"/>
    <w:rsid w:val="007646C8"/>
    <w:rsid w:val="00765078"/>
    <w:rsid w:val="007661DF"/>
    <w:rsid w:val="00766462"/>
    <w:rsid w:val="007678A9"/>
    <w:rsid w:val="007710D5"/>
    <w:rsid w:val="0077154C"/>
    <w:rsid w:val="00771D8B"/>
    <w:rsid w:val="00774C11"/>
    <w:rsid w:val="00776DF5"/>
    <w:rsid w:val="00776F3B"/>
    <w:rsid w:val="0078021D"/>
    <w:rsid w:val="007806C5"/>
    <w:rsid w:val="00781745"/>
    <w:rsid w:val="00783567"/>
    <w:rsid w:val="00785F67"/>
    <w:rsid w:val="00787A6C"/>
    <w:rsid w:val="00793223"/>
    <w:rsid w:val="007935AA"/>
    <w:rsid w:val="00793774"/>
    <w:rsid w:val="0079694A"/>
    <w:rsid w:val="00796C7D"/>
    <w:rsid w:val="007974DA"/>
    <w:rsid w:val="007A1846"/>
    <w:rsid w:val="007A7321"/>
    <w:rsid w:val="007B1C19"/>
    <w:rsid w:val="007B1C7D"/>
    <w:rsid w:val="007B247F"/>
    <w:rsid w:val="007B2E12"/>
    <w:rsid w:val="007B4491"/>
    <w:rsid w:val="007B5C7E"/>
    <w:rsid w:val="007B7892"/>
    <w:rsid w:val="007B7B06"/>
    <w:rsid w:val="007C0C64"/>
    <w:rsid w:val="007C438E"/>
    <w:rsid w:val="007C4FB4"/>
    <w:rsid w:val="007C5214"/>
    <w:rsid w:val="007C68D6"/>
    <w:rsid w:val="007C75BE"/>
    <w:rsid w:val="007D0277"/>
    <w:rsid w:val="007D0730"/>
    <w:rsid w:val="007D2CD7"/>
    <w:rsid w:val="007D3F9F"/>
    <w:rsid w:val="007D45F7"/>
    <w:rsid w:val="007D4E40"/>
    <w:rsid w:val="007D5672"/>
    <w:rsid w:val="007D5825"/>
    <w:rsid w:val="007D5884"/>
    <w:rsid w:val="007E0F84"/>
    <w:rsid w:val="007E142E"/>
    <w:rsid w:val="007E19AE"/>
    <w:rsid w:val="007E4506"/>
    <w:rsid w:val="007E601A"/>
    <w:rsid w:val="007F3C06"/>
    <w:rsid w:val="007F3CCD"/>
    <w:rsid w:val="007F46DA"/>
    <w:rsid w:val="007F5C90"/>
    <w:rsid w:val="007F72F5"/>
    <w:rsid w:val="00814734"/>
    <w:rsid w:val="008167D5"/>
    <w:rsid w:val="008169A3"/>
    <w:rsid w:val="00817913"/>
    <w:rsid w:val="00820BA3"/>
    <w:rsid w:val="00821EE9"/>
    <w:rsid w:val="00823664"/>
    <w:rsid w:val="00830EC5"/>
    <w:rsid w:val="008322DF"/>
    <w:rsid w:val="00833C81"/>
    <w:rsid w:val="008349DC"/>
    <w:rsid w:val="00834E4F"/>
    <w:rsid w:val="008359DC"/>
    <w:rsid w:val="00835DA9"/>
    <w:rsid w:val="00835F75"/>
    <w:rsid w:val="00840108"/>
    <w:rsid w:val="008410B9"/>
    <w:rsid w:val="0084137A"/>
    <w:rsid w:val="00841665"/>
    <w:rsid w:val="00842131"/>
    <w:rsid w:val="0084273E"/>
    <w:rsid w:val="00843CF2"/>
    <w:rsid w:val="00844BF3"/>
    <w:rsid w:val="0084586B"/>
    <w:rsid w:val="00846918"/>
    <w:rsid w:val="0085129D"/>
    <w:rsid w:val="008515D3"/>
    <w:rsid w:val="008520D5"/>
    <w:rsid w:val="00852C1E"/>
    <w:rsid w:val="00855316"/>
    <w:rsid w:val="00861234"/>
    <w:rsid w:val="008615AF"/>
    <w:rsid w:val="008706C8"/>
    <w:rsid w:val="00872690"/>
    <w:rsid w:val="00873DD5"/>
    <w:rsid w:val="00874596"/>
    <w:rsid w:val="00874C4C"/>
    <w:rsid w:val="00876F61"/>
    <w:rsid w:val="008821C1"/>
    <w:rsid w:val="00882F68"/>
    <w:rsid w:val="008872D4"/>
    <w:rsid w:val="00887E31"/>
    <w:rsid w:val="0089154D"/>
    <w:rsid w:val="00892613"/>
    <w:rsid w:val="0089307D"/>
    <w:rsid w:val="008A03EF"/>
    <w:rsid w:val="008A1AE2"/>
    <w:rsid w:val="008A386F"/>
    <w:rsid w:val="008A4357"/>
    <w:rsid w:val="008A78FD"/>
    <w:rsid w:val="008B2763"/>
    <w:rsid w:val="008B4044"/>
    <w:rsid w:val="008B4F08"/>
    <w:rsid w:val="008C116C"/>
    <w:rsid w:val="008C172A"/>
    <w:rsid w:val="008C2150"/>
    <w:rsid w:val="008C2657"/>
    <w:rsid w:val="008C32FF"/>
    <w:rsid w:val="008C45AA"/>
    <w:rsid w:val="008C5EC0"/>
    <w:rsid w:val="008C7793"/>
    <w:rsid w:val="008D0265"/>
    <w:rsid w:val="008D085A"/>
    <w:rsid w:val="008D0F76"/>
    <w:rsid w:val="008D3602"/>
    <w:rsid w:val="008D3BCD"/>
    <w:rsid w:val="008D5B70"/>
    <w:rsid w:val="008D68F1"/>
    <w:rsid w:val="008D7650"/>
    <w:rsid w:val="008E2385"/>
    <w:rsid w:val="008E30C4"/>
    <w:rsid w:val="008E3195"/>
    <w:rsid w:val="008E33BA"/>
    <w:rsid w:val="008E432D"/>
    <w:rsid w:val="008E4C30"/>
    <w:rsid w:val="008E4FC2"/>
    <w:rsid w:val="008E5BDF"/>
    <w:rsid w:val="008E7705"/>
    <w:rsid w:val="008F043C"/>
    <w:rsid w:val="008F171D"/>
    <w:rsid w:val="008F5750"/>
    <w:rsid w:val="008F7EEF"/>
    <w:rsid w:val="00900F06"/>
    <w:rsid w:val="00901552"/>
    <w:rsid w:val="00902753"/>
    <w:rsid w:val="0090378C"/>
    <w:rsid w:val="0091484E"/>
    <w:rsid w:val="00915E43"/>
    <w:rsid w:val="00920017"/>
    <w:rsid w:val="009207DD"/>
    <w:rsid w:val="0092341A"/>
    <w:rsid w:val="009243BC"/>
    <w:rsid w:val="00926A0C"/>
    <w:rsid w:val="00927388"/>
    <w:rsid w:val="00932358"/>
    <w:rsid w:val="00932C03"/>
    <w:rsid w:val="00936B09"/>
    <w:rsid w:val="00937432"/>
    <w:rsid w:val="00944E2D"/>
    <w:rsid w:val="0094546A"/>
    <w:rsid w:val="00946262"/>
    <w:rsid w:val="0094656B"/>
    <w:rsid w:val="009503E7"/>
    <w:rsid w:val="009504CD"/>
    <w:rsid w:val="009523E6"/>
    <w:rsid w:val="0095462D"/>
    <w:rsid w:val="0095524E"/>
    <w:rsid w:val="009552B8"/>
    <w:rsid w:val="00956444"/>
    <w:rsid w:val="00956D38"/>
    <w:rsid w:val="009623B0"/>
    <w:rsid w:val="00964C23"/>
    <w:rsid w:val="009657E7"/>
    <w:rsid w:val="00965D08"/>
    <w:rsid w:val="009661DE"/>
    <w:rsid w:val="0097007A"/>
    <w:rsid w:val="009709B8"/>
    <w:rsid w:val="009734EE"/>
    <w:rsid w:val="00973923"/>
    <w:rsid w:val="0097535A"/>
    <w:rsid w:val="00977D7E"/>
    <w:rsid w:val="00980822"/>
    <w:rsid w:val="0098138A"/>
    <w:rsid w:val="00984875"/>
    <w:rsid w:val="009865A4"/>
    <w:rsid w:val="009900CA"/>
    <w:rsid w:val="009905F8"/>
    <w:rsid w:val="00990DD1"/>
    <w:rsid w:val="009914E5"/>
    <w:rsid w:val="00991742"/>
    <w:rsid w:val="00992DE7"/>
    <w:rsid w:val="00994D51"/>
    <w:rsid w:val="00996324"/>
    <w:rsid w:val="009A09DA"/>
    <w:rsid w:val="009A0A22"/>
    <w:rsid w:val="009A4E6E"/>
    <w:rsid w:val="009A54F1"/>
    <w:rsid w:val="009A7F5D"/>
    <w:rsid w:val="009B24D9"/>
    <w:rsid w:val="009B4B06"/>
    <w:rsid w:val="009B5763"/>
    <w:rsid w:val="009B5850"/>
    <w:rsid w:val="009B7D99"/>
    <w:rsid w:val="009C0E48"/>
    <w:rsid w:val="009C119F"/>
    <w:rsid w:val="009C1BFA"/>
    <w:rsid w:val="009C1EE2"/>
    <w:rsid w:val="009C2D79"/>
    <w:rsid w:val="009C2EA7"/>
    <w:rsid w:val="009C50CE"/>
    <w:rsid w:val="009C51F8"/>
    <w:rsid w:val="009C6A45"/>
    <w:rsid w:val="009C7CEC"/>
    <w:rsid w:val="009D15EE"/>
    <w:rsid w:val="009D38D2"/>
    <w:rsid w:val="009D4E55"/>
    <w:rsid w:val="009D572E"/>
    <w:rsid w:val="009D62B5"/>
    <w:rsid w:val="009E3D86"/>
    <w:rsid w:val="009E402E"/>
    <w:rsid w:val="009E4ED5"/>
    <w:rsid w:val="009E51E2"/>
    <w:rsid w:val="009F0A23"/>
    <w:rsid w:val="009F116C"/>
    <w:rsid w:val="009F207E"/>
    <w:rsid w:val="009F21CB"/>
    <w:rsid w:val="009F3671"/>
    <w:rsid w:val="009F4450"/>
    <w:rsid w:val="009F56E0"/>
    <w:rsid w:val="009F578A"/>
    <w:rsid w:val="00A01360"/>
    <w:rsid w:val="00A027E7"/>
    <w:rsid w:val="00A03D3B"/>
    <w:rsid w:val="00A045F2"/>
    <w:rsid w:val="00A10127"/>
    <w:rsid w:val="00A10FC2"/>
    <w:rsid w:val="00A110C7"/>
    <w:rsid w:val="00A1588E"/>
    <w:rsid w:val="00A15DBD"/>
    <w:rsid w:val="00A17707"/>
    <w:rsid w:val="00A17D54"/>
    <w:rsid w:val="00A20101"/>
    <w:rsid w:val="00A203DC"/>
    <w:rsid w:val="00A23149"/>
    <w:rsid w:val="00A23418"/>
    <w:rsid w:val="00A2777D"/>
    <w:rsid w:val="00A30185"/>
    <w:rsid w:val="00A3106C"/>
    <w:rsid w:val="00A325E7"/>
    <w:rsid w:val="00A3273A"/>
    <w:rsid w:val="00A33170"/>
    <w:rsid w:val="00A3490A"/>
    <w:rsid w:val="00A34B2B"/>
    <w:rsid w:val="00A40167"/>
    <w:rsid w:val="00A40FE6"/>
    <w:rsid w:val="00A423C2"/>
    <w:rsid w:val="00A43CF3"/>
    <w:rsid w:val="00A43FA6"/>
    <w:rsid w:val="00A44623"/>
    <w:rsid w:val="00A5076C"/>
    <w:rsid w:val="00A54045"/>
    <w:rsid w:val="00A544CA"/>
    <w:rsid w:val="00A545DB"/>
    <w:rsid w:val="00A57EDE"/>
    <w:rsid w:val="00A60B5A"/>
    <w:rsid w:val="00A61786"/>
    <w:rsid w:val="00A62EB8"/>
    <w:rsid w:val="00A6699D"/>
    <w:rsid w:val="00A66DA3"/>
    <w:rsid w:val="00A67EF5"/>
    <w:rsid w:val="00A719E2"/>
    <w:rsid w:val="00A75E46"/>
    <w:rsid w:val="00A7758A"/>
    <w:rsid w:val="00A80AC4"/>
    <w:rsid w:val="00A82731"/>
    <w:rsid w:val="00A8383D"/>
    <w:rsid w:val="00A84A37"/>
    <w:rsid w:val="00A87F7A"/>
    <w:rsid w:val="00A90735"/>
    <w:rsid w:val="00A9340C"/>
    <w:rsid w:val="00A939FB"/>
    <w:rsid w:val="00A9599D"/>
    <w:rsid w:val="00A96353"/>
    <w:rsid w:val="00AA22B4"/>
    <w:rsid w:val="00AA34DB"/>
    <w:rsid w:val="00AA6710"/>
    <w:rsid w:val="00AA77DA"/>
    <w:rsid w:val="00AB204E"/>
    <w:rsid w:val="00AB2DE1"/>
    <w:rsid w:val="00AB34AE"/>
    <w:rsid w:val="00AB3AA5"/>
    <w:rsid w:val="00AB4C01"/>
    <w:rsid w:val="00AB6B04"/>
    <w:rsid w:val="00AC3433"/>
    <w:rsid w:val="00AC3BCE"/>
    <w:rsid w:val="00AC3C4B"/>
    <w:rsid w:val="00AC6A2C"/>
    <w:rsid w:val="00AC6C1B"/>
    <w:rsid w:val="00AC6F19"/>
    <w:rsid w:val="00AD04BD"/>
    <w:rsid w:val="00AD058D"/>
    <w:rsid w:val="00AD0634"/>
    <w:rsid w:val="00AD1F47"/>
    <w:rsid w:val="00AD2B81"/>
    <w:rsid w:val="00AD7813"/>
    <w:rsid w:val="00AE0A22"/>
    <w:rsid w:val="00AE209D"/>
    <w:rsid w:val="00AE2823"/>
    <w:rsid w:val="00AE2C94"/>
    <w:rsid w:val="00AE4D03"/>
    <w:rsid w:val="00AE7BDA"/>
    <w:rsid w:val="00AF01B4"/>
    <w:rsid w:val="00AF0D27"/>
    <w:rsid w:val="00AF1163"/>
    <w:rsid w:val="00AF1A7E"/>
    <w:rsid w:val="00AF1BF7"/>
    <w:rsid w:val="00AF6A22"/>
    <w:rsid w:val="00B0299C"/>
    <w:rsid w:val="00B05EB1"/>
    <w:rsid w:val="00B0621B"/>
    <w:rsid w:val="00B13C02"/>
    <w:rsid w:val="00B13F7B"/>
    <w:rsid w:val="00B16262"/>
    <w:rsid w:val="00B200C0"/>
    <w:rsid w:val="00B20960"/>
    <w:rsid w:val="00B22AF7"/>
    <w:rsid w:val="00B23F18"/>
    <w:rsid w:val="00B316BD"/>
    <w:rsid w:val="00B32272"/>
    <w:rsid w:val="00B33793"/>
    <w:rsid w:val="00B33D33"/>
    <w:rsid w:val="00B342AF"/>
    <w:rsid w:val="00B3431A"/>
    <w:rsid w:val="00B3787B"/>
    <w:rsid w:val="00B44C43"/>
    <w:rsid w:val="00B4533B"/>
    <w:rsid w:val="00B46003"/>
    <w:rsid w:val="00B46C53"/>
    <w:rsid w:val="00B46E52"/>
    <w:rsid w:val="00B50676"/>
    <w:rsid w:val="00B532AA"/>
    <w:rsid w:val="00B57F7E"/>
    <w:rsid w:val="00B61854"/>
    <w:rsid w:val="00B625EC"/>
    <w:rsid w:val="00B66147"/>
    <w:rsid w:val="00B667CC"/>
    <w:rsid w:val="00B66E5E"/>
    <w:rsid w:val="00B738C6"/>
    <w:rsid w:val="00B73BB7"/>
    <w:rsid w:val="00B76290"/>
    <w:rsid w:val="00B833A0"/>
    <w:rsid w:val="00B83B8C"/>
    <w:rsid w:val="00B84A45"/>
    <w:rsid w:val="00B93148"/>
    <w:rsid w:val="00B94DBB"/>
    <w:rsid w:val="00B94E67"/>
    <w:rsid w:val="00B955C4"/>
    <w:rsid w:val="00BA0ACA"/>
    <w:rsid w:val="00BA112D"/>
    <w:rsid w:val="00BA1359"/>
    <w:rsid w:val="00BA16DC"/>
    <w:rsid w:val="00BA4562"/>
    <w:rsid w:val="00BA60C6"/>
    <w:rsid w:val="00BB1C38"/>
    <w:rsid w:val="00BB5AA8"/>
    <w:rsid w:val="00BB6946"/>
    <w:rsid w:val="00BB6BE3"/>
    <w:rsid w:val="00BB6EE8"/>
    <w:rsid w:val="00BC05F0"/>
    <w:rsid w:val="00BC244F"/>
    <w:rsid w:val="00BC257C"/>
    <w:rsid w:val="00BC682A"/>
    <w:rsid w:val="00BC72DF"/>
    <w:rsid w:val="00BD10E0"/>
    <w:rsid w:val="00BD2A28"/>
    <w:rsid w:val="00BD4BCE"/>
    <w:rsid w:val="00BD599D"/>
    <w:rsid w:val="00BD67CA"/>
    <w:rsid w:val="00BD6FDA"/>
    <w:rsid w:val="00BE13A9"/>
    <w:rsid w:val="00BE2C77"/>
    <w:rsid w:val="00BE2E6E"/>
    <w:rsid w:val="00BE6090"/>
    <w:rsid w:val="00BE7487"/>
    <w:rsid w:val="00BF20EC"/>
    <w:rsid w:val="00BF3681"/>
    <w:rsid w:val="00BF62DB"/>
    <w:rsid w:val="00BF7EDD"/>
    <w:rsid w:val="00C0099E"/>
    <w:rsid w:val="00C06B70"/>
    <w:rsid w:val="00C077A1"/>
    <w:rsid w:val="00C13035"/>
    <w:rsid w:val="00C15C10"/>
    <w:rsid w:val="00C16EC8"/>
    <w:rsid w:val="00C22E37"/>
    <w:rsid w:val="00C23783"/>
    <w:rsid w:val="00C23F1C"/>
    <w:rsid w:val="00C249C1"/>
    <w:rsid w:val="00C26D0E"/>
    <w:rsid w:val="00C31D2C"/>
    <w:rsid w:val="00C32497"/>
    <w:rsid w:val="00C32782"/>
    <w:rsid w:val="00C32D5B"/>
    <w:rsid w:val="00C34786"/>
    <w:rsid w:val="00C37895"/>
    <w:rsid w:val="00C4245A"/>
    <w:rsid w:val="00C44677"/>
    <w:rsid w:val="00C46728"/>
    <w:rsid w:val="00C472A3"/>
    <w:rsid w:val="00C47D91"/>
    <w:rsid w:val="00C51DC9"/>
    <w:rsid w:val="00C51E31"/>
    <w:rsid w:val="00C52587"/>
    <w:rsid w:val="00C541CC"/>
    <w:rsid w:val="00C56BB6"/>
    <w:rsid w:val="00C631C1"/>
    <w:rsid w:val="00C633F2"/>
    <w:rsid w:val="00C65794"/>
    <w:rsid w:val="00C65D47"/>
    <w:rsid w:val="00C663B1"/>
    <w:rsid w:val="00C66A70"/>
    <w:rsid w:val="00C70F7F"/>
    <w:rsid w:val="00C7123D"/>
    <w:rsid w:val="00C7226D"/>
    <w:rsid w:val="00C73194"/>
    <w:rsid w:val="00C73AD5"/>
    <w:rsid w:val="00C7488D"/>
    <w:rsid w:val="00C75612"/>
    <w:rsid w:val="00C76FA2"/>
    <w:rsid w:val="00C77099"/>
    <w:rsid w:val="00C7746F"/>
    <w:rsid w:val="00C7790E"/>
    <w:rsid w:val="00C813E1"/>
    <w:rsid w:val="00C8264E"/>
    <w:rsid w:val="00C878ED"/>
    <w:rsid w:val="00C90465"/>
    <w:rsid w:val="00C9168A"/>
    <w:rsid w:val="00C92348"/>
    <w:rsid w:val="00C9438D"/>
    <w:rsid w:val="00CA0CA9"/>
    <w:rsid w:val="00CA2B4F"/>
    <w:rsid w:val="00CA3627"/>
    <w:rsid w:val="00CA610C"/>
    <w:rsid w:val="00CB0F09"/>
    <w:rsid w:val="00CB1A4D"/>
    <w:rsid w:val="00CB39B8"/>
    <w:rsid w:val="00CB5174"/>
    <w:rsid w:val="00CB7FE3"/>
    <w:rsid w:val="00CC0C87"/>
    <w:rsid w:val="00CC2E69"/>
    <w:rsid w:val="00CC6DCA"/>
    <w:rsid w:val="00CC7CF3"/>
    <w:rsid w:val="00CD0F6A"/>
    <w:rsid w:val="00CD1423"/>
    <w:rsid w:val="00CD4250"/>
    <w:rsid w:val="00CD72AC"/>
    <w:rsid w:val="00CE07D1"/>
    <w:rsid w:val="00CE1E5E"/>
    <w:rsid w:val="00CE235B"/>
    <w:rsid w:val="00CE2C35"/>
    <w:rsid w:val="00CE78BA"/>
    <w:rsid w:val="00CE7940"/>
    <w:rsid w:val="00CE7FD4"/>
    <w:rsid w:val="00CF0FD6"/>
    <w:rsid w:val="00CF52CC"/>
    <w:rsid w:val="00CF5806"/>
    <w:rsid w:val="00CF643E"/>
    <w:rsid w:val="00CF68DD"/>
    <w:rsid w:val="00CF6ED1"/>
    <w:rsid w:val="00D03A47"/>
    <w:rsid w:val="00D04A05"/>
    <w:rsid w:val="00D04D51"/>
    <w:rsid w:val="00D0665F"/>
    <w:rsid w:val="00D1024F"/>
    <w:rsid w:val="00D10C95"/>
    <w:rsid w:val="00D11964"/>
    <w:rsid w:val="00D12CFC"/>
    <w:rsid w:val="00D1409B"/>
    <w:rsid w:val="00D16556"/>
    <w:rsid w:val="00D1689A"/>
    <w:rsid w:val="00D169EB"/>
    <w:rsid w:val="00D16EF9"/>
    <w:rsid w:val="00D20127"/>
    <w:rsid w:val="00D20224"/>
    <w:rsid w:val="00D27FF3"/>
    <w:rsid w:val="00D30FA9"/>
    <w:rsid w:val="00D32138"/>
    <w:rsid w:val="00D353A7"/>
    <w:rsid w:val="00D35CF7"/>
    <w:rsid w:val="00D36A3C"/>
    <w:rsid w:val="00D37654"/>
    <w:rsid w:val="00D400F0"/>
    <w:rsid w:val="00D4140B"/>
    <w:rsid w:val="00D4584B"/>
    <w:rsid w:val="00D458D2"/>
    <w:rsid w:val="00D463B2"/>
    <w:rsid w:val="00D50EDD"/>
    <w:rsid w:val="00D52FFC"/>
    <w:rsid w:val="00D53527"/>
    <w:rsid w:val="00D53E41"/>
    <w:rsid w:val="00D547F6"/>
    <w:rsid w:val="00D55D77"/>
    <w:rsid w:val="00D56186"/>
    <w:rsid w:val="00D575E5"/>
    <w:rsid w:val="00D57FED"/>
    <w:rsid w:val="00D600F4"/>
    <w:rsid w:val="00D61758"/>
    <w:rsid w:val="00D66658"/>
    <w:rsid w:val="00D67765"/>
    <w:rsid w:val="00D70496"/>
    <w:rsid w:val="00D70565"/>
    <w:rsid w:val="00D71FBB"/>
    <w:rsid w:val="00D731BF"/>
    <w:rsid w:val="00D75743"/>
    <w:rsid w:val="00D816C0"/>
    <w:rsid w:val="00D8425A"/>
    <w:rsid w:val="00D848BE"/>
    <w:rsid w:val="00D8734C"/>
    <w:rsid w:val="00D87D2A"/>
    <w:rsid w:val="00D928A0"/>
    <w:rsid w:val="00D92D82"/>
    <w:rsid w:val="00D95948"/>
    <w:rsid w:val="00D970C0"/>
    <w:rsid w:val="00DA0B46"/>
    <w:rsid w:val="00DA3967"/>
    <w:rsid w:val="00DA3D31"/>
    <w:rsid w:val="00DA449B"/>
    <w:rsid w:val="00DA7369"/>
    <w:rsid w:val="00DB44D1"/>
    <w:rsid w:val="00DB4C8D"/>
    <w:rsid w:val="00DB683D"/>
    <w:rsid w:val="00DB6C30"/>
    <w:rsid w:val="00DC13C9"/>
    <w:rsid w:val="00DC2DA7"/>
    <w:rsid w:val="00DC63BF"/>
    <w:rsid w:val="00DC755F"/>
    <w:rsid w:val="00DD0328"/>
    <w:rsid w:val="00DD057B"/>
    <w:rsid w:val="00DD1065"/>
    <w:rsid w:val="00DD13FF"/>
    <w:rsid w:val="00DD3CEB"/>
    <w:rsid w:val="00DD44BF"/>
    <w:rsid w:val="00DD4794"/>
    <w:rsid w:val="00DD6083"/>
    <w:rsid w:val="00DD7177"/>
    <w:rsid w:val="00DE4161"/>
    <w:rsid w:val="00DF00EA"/>
    <w:rsid w:val="00DF20E3"/>
    <w:rsid w:val="00DF2499"/>
    <w:rsid w:val="00DF35A9"/>
    <w:rsid w:val="00DF393D"/>
    <w:rsid w:val="00DF5028"/>
    <w:rsid w:val="00DF5C1F"/>
    <w:rsid w:val="00DF6032"/>
    <w:rsid w:val="00DF62B5"/>
    <w:rsid w:val="00E00E3D"/>
    <w:rsid w:val="00E02086"/>
    <w:rsid w:val="00E022AF"/>
    <w:rsid w:val="00E0395A"/>
    <w:rsid w:val="00E03F90"/>
    <w:rsid w:val="00E051F2"/>
    <w:rsid w:val="00E05F5E"/>
    <w:rsid w:val="00E065C2"/>
    <w:rsid w:val="00E066E7"/>
    <w:rsid w:val="00E06954"/>
    <w:rsid w:val="00E0765E"/>
    <w:rsid w:val="00E13729"/>
    <w:rsid w:val="00E13B62"/>
    <w:rsid w:val="00E16780"/>
    <w:rsid w:val="00E1687D"/>
    <w:rsid w:val="00E179E8"/>
    <w:rsid w:val="00E2042E"/>
    <w:rsid w:val="00E214C4"/>
    <w:rsid w:val="00E23FBE"/>
    <w:rsid w:val="00E27831"/>
    <w:rsid w:val="00E3187E"/>
    <w:rsid w:val="00E31A11"/>
    <w:rsid w:val="00E33091"/>
    <w:rsid w:val="00E35581"/>
    <w:rsid w:val="00E412C1"/>
    <w:rsid w:val="00E4470B"/>
    <w:rsid w:val="00E448A1"/>
    <w:rsid w:val="00E51669"/>
    <w:rsid w:val="00E51F6B"/>
    <w:rsid w:val="00E552E7"/>
    <w:rsid w:val="00E5542F"/>
    <w:rsid w:val="00E558E5"/>
    <w:rsid w:val="00E61A12"/>
    <w:rsid w:val="00E6384E"/>
    <w:rsid w:val="00E64772"/>
    <w:rsid w:val="00E653B0"/>
    <w:rsid w:val="00E65901"/>
    <w:rsid w:val="00E65FCD"/>
    <w:rsid w:val="00E70E11"/>
    <w:rsid w:val="00E73399"/>
    <w:rsid w:val="00E75399"/>
    <w:rsid w:val="00E75E67"/>
    <w:rsid w:val="00E76518"/>
    <w:rsid w:val="00E76698"/>
    <w:rsid w:val="00E770A1"/>
    <w:rsid w:val="00E80FBF"/>
    <w:rsid w:val="00E86E96"/>
    <w:rsid w:val="00E925E8"/>
    <w:rsid w:val="00E92E15"/>
    <w:rsid w:val="00E938FA"/>
    <w:rsid w:val="00E9748D"/>
    <w:rsid w:val="00E97C51"/>
    <w:rsid w:val="00EA013E"/>
    <w:rsid w:val="00EA0705"/>
    <w:rsid w:val="00EA3AE6"/>
    <w:rsid w:val="00EA5715"/>
    <w:rsid w:val="00EA6713"/>
    <w:rsid w:val="00EB223E"/>
    <w:rsid w:val="00EB7A0D"/>
    <w:rsid w:val="00EC08F5"/>
    <w:rsid w:val="00EC2C06"/>
    <w:rsid w:val="00EC602E"/>
    <w:rsid w:val="00EC7224"/>
    <w:rsid w:val="00ED12DA"/>
    <w:rsid w:val="00ED157C"/>
    <w:rsid w:val="00ED2BAA"/>
    <w:rsid w:val="00ED377D"/>
    <w:rsid w:val="00ED51EA"/>
    <w:rsid w:val="00ED5B87"/>
    <w:rsid w:val="00ED627E"/>
    <w:rsid w:val="00ED7834"/>
    <w:rsid w:val="00EE1C52"/>
    <w:rsid w:val="00EE413F"/>
    <w:rsid w:val="00EE4F32"/>
    <w:rsid w:val="00EE7B5E"/>
    <w:rsid w:val="00EE7F11"/>
    <w:rsid w:val="00EF0336"/>
    <w:rsid w:val="00EF0940"/>
    <w:rsid w:val="00EF2C52"/>
    <w:rsid w:val="00EF3729"/>
    <w:rsid w:val="00EF46F2"/>
    <w:rsid w:val="00EF7139"/>
    <w:rsid w:val="00EF75B6"/>
    <w:rsid w:val="00EF792B"/>
    <w:rsid w:val="00EF7CAF"/>
    <w:rsid w:val="00F000C1"/>
    <w:rsid w:val="00F03A1C"/>
    <w:rsid w:val="00F05811"/>
    <w:rsid w:val="00F05B41"/>
    <w:rsid w:val="00F06E5F"/>
    <w:rsid w:val="00F07B33"/>
    <w:rsid w:val="00F10D2F"/>
    <w:rsid w:val="00F13B73"/>
    <w:rsid w:val="00F14638"/>
    <w:rsid w:val="00F14E35"/>
    <w:rsid w:val="00F205B4"/>
    <w:rsid w:val="00F212F0"/>
    <w:rsid w:val="00F21E78"/>
    <w:rsid w:val="00F22D2D"/>
    <w:rsid w:val="00F23B66"/>
    <w:rsid w:val="00F24349"/>
    <w:rsid w:val="00F3015C"/>
    <w:rsid w:val="00F316BD"/>
    <w:rsid w:val="00F322BF"/>
    <w:rsid w:val="00F3239B"/>
    <w:rsid w:val="00F32D8A"/>
    <w:rsid w:val="00F333CD"/>
    <w:rsid w:val="00F355D2"/>
    <w:rsid w:val="00F35CCB"/>
    <w:rsid w:val="00F36EC2"/>
    <w:rsid w:val="00F403CB"/>
    <w:rsid w:val="00F41DD0"/>
    <w:rsid w:val="00F43C9B"/>
    <w:rsid w:val="00F4427E"/>
    <w:rsid w:val="00F45CE3"/>
    <w:rsid w:val="00F5186A"/>
    <w:rsid w:val="00F65116"/>
    <w:rsid w:val="00F65828"/>
    <w:rsid w:val="00F6775D"/>
    <w:rsid w:val="00F718C1"/>
    <w:rsid w:val="00F73536"/>
    <w:rsid w:val="00F7411E"/>
    <w:rsid w:val="00F75CED"/>
    <w:rsid w:val="00F77906"/>
    <w:rsid w:val="00F83417"/>
    <w:rsid w:val="00F844E2"/>
    <w:rsid w:val="00F85A9F"/>
    <w:rsid w:val="00F870F8"/>
    <w:rsid w:val="00F91004"/>
    <w:rsid w:val="00F91B2D"/>
    <w:rsid w:val="00F92196"/>
    <w:rsid w:val="00F92207"/>
    <w:rsid w:val="00F93F3B"/>
    <w:rsid w:val="00F946B4"/>
    <w:rsid w:val="00F96A10"/>
    <w:rsid w:val="00FA1CE1"/>
    <w:rsid w:val="00FA1EAB"/>
    <w:rsid w:val="00FA3365"/>
    <w:rsid w:val="00FA49A7"/>
    <w:rsid w:val="00FA79F8"/>
    <w:rsid w:val="00FB24B3"/>
    <w:rsid w:val="00FB4947"/>
    <w:rsid w:val="00FB5F1C"/>
    <w:rsid w:val="00FB6A7B"/>
    <w:rsid w:val="00FC05C7"/>
    <w:rsid w:val="00FC1805"/>
    <w:rsid w:val="00FC3DA7"/>
    <w:rsid w:val="00FC569A"/>
    <w:rsid w:val="00FC6819"/>
    <w:rsid w:val="00FC71E6"/>
    <w:rsid w:val="00FD0D17"/>
    <w:rsid w:val="00FD26C7"/>
    <w:rsid w:val="00FD5931"/>
    <w:rsid w:val="00FD60A7"/>
    <w:rsid w:val="00FE0817"/>
    <w:rsid w:val="00FE1602"/>
    <w:rsid w:val="00FE2B99"/>
    <w:rsid w:val="00FE2CE7"/>
    <w:rsid w:val="00FE56B3"/>
    <w:rsid w:val="00FE59DA"/>
    <w:rsid w:val="00FE6765"/>
    <w:rsid w:val="01EFD7C6"/>
    <w:rsid w:val="0394FDCC"/>
    <w:rsid w:val="03A39863"/>
    <w:rsid w:val="03F441D1"/>
    <w:rsid w:val="03F8A70E"/>
    <w:rsid w:val="04E37E3E"/>
    <w:rsid w:val="05EF7F7C"/>
    <w:rsid w:val="06128C7B"/>
    <w:rsid w:val="0651D968"/>
    <w:rsid w:val="07E15E53"/>
    <w:rsid w:val="08681A64"/>
    <w:rsid w:val="09266727"/>
    <w:rsid w:val="09C7E1BC"/>
    <w:rsid w:val="0A7BD1F2"/>
    <w:rsid w:val="0B88F151"/>
    <w:rsid w:val="0BEE3B56"/>
    <w:rsid w:val="0C1D5115"/>
    <w:rsid w:val="0C46B500"/>
    <w:rsid w:val="0CCD4C09"/>
    <w:rsid w:val="0CE8CB80"/>
    <w:rsid w:val="0CEF6F3C"/>
    <w:rsid w:val="0FD90A97"/>
    <w:rsid w:val="10075BBE"/>
    <w:rsid w:val="101B9DE1"/>
    <w:rsid w:val="10BE05B1"/>
    <w:rsid w:val="10C4036C"/>
    <w:rsid w:val="10ED0F7A"/>
    <w:rsid w:val="12425B3A"/>
    <w:rsid w:val="12CF1AD5"/>
    <w:rsid w:val="146AEB36"/>
    <w:rsid w:val="14958EE4"/>
    <w:rsid w:val="14A13887"/>
    <w:rsid w:val="153252ED"/>
    <w:rsid w:val="165B05F2"/>
    <w:rsid w:val="1A40BEB3"/>
    <w:rsid w:val="1ADDC141"/>
    <w:rsid w:val="1DAACE65"/>
    <w:rsid w:val="1E55F1CB"/>
    <w:rsid w:val="1EF2F3AA"/>
    <w:rsid w:val="1F8A2370"/>
    <w:rsid w:val="204BA7C4"/>
    <w:rsid w:val="21C7948B"/>
    <w:rsid w:val="22065292"/>
    <w:rsid w:val="22BADF77"/>
    <w:rsid w:val="23BEF939"/>
    <w:rsid w:val="2412E7D9"/>
    <w:rsid w:val="2470AFF8"/>
    <w:rsid w:val="24798CE6"/>
    <w:rsid w:val="25050B32"/>
    <w:rsid w:val="2517B0FB"/>
    <w:rsid w:val="2683D102"/>
    <w:rsid w:val="2729D85A"/>
    <w:rsid w:val="29936E04"/>
    <w:rsid w:val="2A15F668"/>
    <w:rsid w:val="2A9CDB29"/>
    <w:rsid w:val="2BE3C151"/>
    <w:rsid w:val="2D24333F"/>
    <w:rsid w:val="2D496A48"/>
    <w:rsid w:val="2D49FE61"/>
    <w:rsid w:val="2DE3EAD3"/>
    <w:rsid w:val="2F1E2910"/>
    <w:rsid w:val="2FE6CD63"/>
    <w:rsid w:val="31883D78"/>
    <w:rsid w:val="32AFEEDF"/>
    <w:rsid w:val="33A61C09"/>
    <w:rsid w:val="33D5FCFF"/>
    <w:rsid w:val="33DF9A93"/>
    <w:rsid w:val="3454C58E"/>
    <w:rsid w:val="34CC36C8"/>
    <w:rsid w:val="34EF05E7"/>
    <w:rsid w:val="354911D6"/>
    <w:rsid w:val="361CEF34"/>
    <w:rsid w:val="3712A6F1"/>
    <w:rsid w:val="37FE0891"/>
    <w:rsid w:val="3802A077"/>
    <w:rsid w:val="38885147"/>
    <w:rsid w:val="38FE0986"/>
    <w:rsid w:val="3A2675D6"/>
    <w:rsid w:val="3D61DACD"/>
    <w:rsid w:val="3D7EAD64"/>
    <w:rsid w:val="3D90C64E"/>
    <w:rsid w:val="3DEDD797"/>
    <w:rsid w:val="3E6DE351"/>
    <w:rsid w:val="3E8669B9"/>
    <w:rsid w:val="3F244BE2"/>
    <w:rsid w:val="3F2C96AF"/>
    <w:rsid w:val="42091157"/>
    <w:rsid w:val="42B54E58"/>
    <w:rsid w:val="42C57F58"/>
    <w:rsid w:val="431F0907"/>
    <w:rsid w:val="4344135B"/>
    <w:rsid w:val="4378B5E7"/>
    <w:rsid w:val="43F40E4F"/>
    <w:rsid w:val="444675B5"/>
    <w:rsid w:val="4466149F"/>
    <w:rsid w:val="472BAF11"/>
    <w:rsid w:val="47536A5D"/>
    <w:rsid w:val="47CE7B2B"/>
    <w:rsid w:val="47E48048"/>
    <w:rsid w:val="48484E1C"/>
    <w:rsid w:val="487E77D6"/>
    <w:rsid w:val="490FEC89"/>
    <w:rsid w:val="49D2F038"/>
    <w:rsid w:val="4A079F3A"/>
    <w:rsid w:val="4D1BD884"/>
    <w:rsid w:val="4E3DBCAF"/>
    <w:rsid w:val="4EBCF1D9"/>
    <w:rsid w:val="4F77D685"/>
    <w:rsid w:val="4F9B46DF"/>
    <w:rsid w:val="525C088C"/>
    <w:rsid w:val="53366448"/>
    <w:rsid w:val="53BEBD0E"/>
    <w:rsid w:val="54A33D68"/>
    <w:rsid w:val="55440D7C"/>
    <w:rsid w:val="55523F67"/>
    <w:rsid w:val="5637174D"/>
    <w:rsid w:val="56426B0B"/>
    <w:rsid w:val="57D8A572"/>
    <w:rsid w:val="5908D753"/>
    <w:rsid w:val="5942A12C"/>
    <w:rsid w:val="5A673D87"/>
    <w:rsid w:val="5ACEB6ED"/>
    <w:rsid w:val="5C488667"/>
    <w:rsid w:val="5D4EE2AF"/>
    <w:rsid w:val="5D9D5377"/>
    <w:rsid w:val="5DCCA5EE"/>
    <w:rsid w:val="5DD43280"/>
    <w:rsid w:val="6094F20E"/>
    <w:rsid w:val="60AE56EF"/>
    <w:rsid w:val="61348AB4"/>
    <w:rsid w:val="61679F1E"/>
    <w:rsid w:val="62515F3B"/>
    <w:rsid w:val="6267A90D"/>
    <w:rsid w:val="63043EAD"/>
    <w:rsid w:val="631E7217"/>
    <w:rsid w:val="636B816C"/>
    <w:rsid w:val="654A6666"/>
    <w:rsid w:val="65B6DFAE"/>
    <w:rsid w:val="65CC04DE"/>
    <w:rsid w:val="661CF1BD"/>
    <w:rsid w:val="66C715DE"/>
    <w:rsid w:val="67DB44A5"/>
    <w:rsid w:val="69563732"/>
    <w:rsid w:val="699FC135"/>
    <w:rsid w:val="6AF501E1"/>
    <w:rsid w:val="6BC1E105"/>
    <w:rsid w:val="6BFABB06"/>
    <w:rsid w:val="6DCE04EE"/>
    <w:rsid w:val="6E22BAAE"/>
    <w:rsid w:val="6E706235"/>
    <w:rsid w:val="6EF7C41C"/>
    <w:rsid w:val="6F6E4D40"/>
    <w:rsid w:val="6FE9E00D"/>
    <w:rsid w:val="706B0AC4"/>
    <w:rsid w:val="70AD1928"/>
    <w:rsid w:val="719D828F"/>
    <w:rsid w:val="726B3446"/>
    <w:rsid w:val="729AE9C6"/>
    <w:rsid w:val="729CDA18"/>
    <w:rsid w:val="7497EACD"/>
    <w:rsid w:val="74A428D3"/>
    <w:rsid w:val="74BD5130"/>
    <w:rsid w:val="74D1334E"/>
    <w:rsid w:val="75CE0321"/>
    <w:rsid w:val="75F19AE3"/>
    <w:rsid w:val="7633BB2E"/>
    <w:rsid w:val="772342AE"/>
    <w:rsid w:val="77E346EA"/>
    <w:rsid w:val="796F8885"/>
    <w:rsid w:val="7A3FDE31"/>
    <w:rsid w:val="7AEF3EDD"/>
    <w:rsid w:val="7B88D41B"/>
    <w:rsid w:val="7BC18256"/>
    <w:rsid w:val="7DA3D379"/>
    <w:rsid w:val="7DCCA4B0"/>
    <w:rsid w:val="7DDCB865"/>
    <w:rsid w:val="7F39AC85"/>
    <w:rsid w:val="7F3D600A"/>
    <w:rsid w:val="7FDF86F4"/>
    <w:rsid w:val="7FEE6D2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8A493C"/>
  <w14:defaultImageDpi w14:val="0"/>
  <w15:docId w15:val="{94F86658-08DD-41FF-8B27-F1E1D76D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729"/>
    <w:pPr>
      <w:jc w:val="both"/>
    </w:pPr>
    <w:rPr>
      <w:rFonts w:ascii="Arial" w:hAnsi="Arial" w:cs="Arial"/>
      <w:sz w:val="22"/>
      <w:szCs w:val="22"/>
      <w:lang w:eastAsia="en-US"/>
    </w:rPr>
  </w:style>
  <w:style w:type="paragraph" w:styleId="Titre1">
    <w:name w:val="heading 1"/>
    <w:basedOn w:val="Normal"/>
    <w:next w:val="Normal"/>
    <w:link w:val="Titre1Car"/>
    <w:autoRedefine/>
    <w:uiPriority w:val="9"/>
    <w:qFormat/>
    <w:rsid w:val="007C438E"/>
    <w:pPr>
      <w:keepNext/>
      <w:keepLines/>
      <w:pBdr>
        <w:bottom w:val="single" w:sz="4" w:space="1" w:color="FF0000"/>
      </w:pBdr>
      <w:outlineLvl w:val="0"/>
    </w:pPr>
    <w:rPr>
      <w:b/>
      <w:bCs/>
      <w:caps/>
      <w:color w:val="58595B"/>
      <w:sz w:val="24"/>
      <w:szCs w:val="24"/>
    </w:rPr>
  </w:style>
  <w:style w:type="paragraph" w:styleId="Titre2">
    <w:name w:val="heading 2"/>
    <w:basedOn w:val="Normal"/>
    <w:next w:val="Normal"/>
    <w:link w:val="Titre2Car"/>
    <w:uiPriority w:val="9"/>
    <w:unhideWhenUsed/>
    <w:qFormat/>
    <w:rsid w:val="00DD057B"/>
    <w:pPr>
      <w:keepNext/>
      <w:keepLines/>
      <w:numPr>
        <w:ilvl w:val="1"/>
        <w:numId w:val="3"/>
      </w:numPr>
      <w:spacing w:before="200" w:after="120"/>
      <w:outlineLvl w:val="1"/>
    </w:pPr>
    <w:rPr>
      <w:b/>
      <w:bCs/>
      <w:color w:val="58595B"/>
    </w:rPr>
  </w:style>
  <w:style w:type="paragraph" w:styleId="Titre3">
    <w:name w:val="heading 3"/>
    <w:basedOn w:val="Titre2"/>
    <w:next w:val="Normal"/>
    <w:link w:val="Titre3Car"/>
    <w:uiPriority w:val="9"/>
    <w:unhideWhenUsed/>
    <w:qFormat/>
    <w:rsid w:val="00672FF2"/>
    <w:pPr>
      <w:numPr>
        <w:ilvl w:val="2"/>
      </w:numPr>
      <w:outlineLvl w:val="2"/>
    </w:pPr>
  </w:style>
  <w:style w:type="paragraph" w:styleId="Titre4">
    <w:name w:val="heading 4"/>
    <w:basedOn w:val="Titre2"/>
    <w:next w:val="Normal"/>
    <w:link w:val="Titre4Car"/>
    <w:uiPriority w:val="9"/>
    <w:unhideWhenUsed/>
    <w:qFormat/>
    <w:rsid w:val="00672FF2"/>
    <w:pPr>
      <w:numPr>
        <w:ilvl w:val="3"/>
      </w:numPr>
      <w:outlineLvl w:val="3"/>
    </w:pPr>
  </w:style>
  <w:style w:type="paragraph" w:styleId="Titre5">
    <w:name w:val="heading 5"/>
    <w:basedOn w:val="Titre4"/>
    <w:next w:val="Normal"/>
    <w:link w:val="Titre5Car"/>
    <w:uiPriority w:val="9"/>
    <w:unhideWhenUsed/>
    <w:qFormat/>
    <w:rsid w:val="00672FF2"/>
    <w:pPr>
      <w:numPr>
        <w:ilvl w:val="4"/>
        <w:numId w:val="1"/>
      </w:numPr>
      <w:ind w:left="2592"/>
      <w:outlineLvl w:val="4"/>
    </w:pPr>
  </w:style>
  <w:style w:type="paragraph" w:styleId="Titre6">
    <w:name w:val="heading 6"/>
    <w:basedOn w:val="Normal"/>
    <w:next w:val="Normal"/>
    <w:link w:val="Titre6Car"/>
    <w:uiPriority w:val="9"/>
    <w:unhideWhenUsed/>
    <w:qFormat/>
    <w:rsid w:val="00672FF2"/>
    <w:pPr>
      <w:keepNext/>
      <w:keepLines/>
      <w:spacing w:before="200"/>
      <w:outlineLvl w:val="5"/>
    </w:pPr>
    <w:rPr>
      <w:rFonts w:ascii="Cambria" w:hAnsi="Cambria" w:cs="Times New Roman"/>
      <w:i/>
      <w:iCs/>
      <w:color w:val="243F60"/>
    </w:rPr>
  </w:style>
  <w:style w:type="paragraph" w:styleId="Titre7">
    <w:name w:val="heading 7"/>
    <w:basedOn w:val="Normal"/>
    <w:next w:val="Normal"/>
    <w:link w:val="Titre7Car"/>
    <w:uiPriority w:val="9"/>
    <w:unhideWhenUsed/>
    <w:qFormat/>
    <w:rsid w:val="00672FF2"/>
    <w:pPr>
      <w:keepNext/>
      <w:keepLines/>
      <w:spacing w:before="200"/>
      <w:outlineLvl w:val="6"/>
    </w:pPr>
    <w:rPr>
      <w:rFonts w:ascii="Cambria" w:hAnsi="Cambria" w:cs="Times New Roman"/>
      <w:i/>
      <w:iCs/>
      <w:color w:val="404040"/>
    </w:rPr>
  </w:style>
  <w:style w:type="paragraph" w:styleId="Titre8">
    <w:name w:val="heading 8"/>
    <w:basedOn w:val="Normal"/>
    <w:next w:val="Normal"/>
    <w:link w:val="Titre8Car"/>
    <w:uiPriority w:val="9"/>
    <w:unhideWhenUsed/>
    <w:qFormat/>
    <w:rsid w:val="00672FF2"/>
    <w:pPr>
      <w:keepNext/>
      <w:keepLines/>
      <w:spacing w:before="200"/>
      <w:outlineLvl w:val="7"/>
    </w:pPr>
    <w:rPr>
      <w:rFonts w:ascii="Cambria" w:hAnsi="Cambria" w:cs="Times New Roman"/>
      <w:color w:val="404040"/>
      <w:sz w:val="20"/>
      <w:szCs w:val="20"/>
    </w:rPr>
  </w:style>
  <w:style w:type="paragraph" w:styleId="Titre9">
    <w:name w:val="heading 9"/>
    <w:basedOn w:val="Normal"/>
    <w:next w:val="Normal"/>
    <w:link w:val="Titre9Car"/>
    <w:uiPriority w:val="9"/>
    <w:semiHidden/>
    <w:unhideWhenUsed/>
    <w:qFormat/>
    <w:rsid w:val="00B46E52"/>
    <w:pPr>
      <w:keepNext/>
      <w:keepLines/>
      <w:spacing w:before="200"/>
      <w:ind w:left="1584" w:hanging="1584"/>
      <w:jc w:val="left"/>
      <w:outlineLvl w:val="8"/>
    </w:pPr>
    <w:rPr>
      <w:rFonts w:ascii="Calibri" w:eastAsia="MS Gothic" w:hAnsi="Calibri" w:cs="Times New Roman"/>
      <w:i/>
      <w:iCs/>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7C438E"/>
    <w:rPr>
      <w:rFonts w:ascii="Arial" w:hAnsi="Arial" w:cs="Arial"/>
      <w:b/>
      <w:bCs/>
      <w:caps/>
      <w:color w:val="58595B"/>
      <w:sz w:val="24"/>
      <w:szCs w:val="24"/>
      <w:lang w:eastAsia="en-US"/>
    </w:rPr>
  </w:style>
  <w:style w:type="character" w:customStyle="1" w:styleId="Titre2Car">
    <w:name w:val="Titre 2 Car"/>
    <w:basedOn w:val="Policepardfaut"/>
    <w:link w:val="Titre2"/>
    <w:uiPriority w:val="9"/>
    <w:locked/>
    <w:rsid w:val="00DD057B"/>
    <w:rPr>
      <w:rFonts w:ascii="Arial" w:hAnsi="Arial" w:cs="Arial"/>
      <w:b/>
      <w:bCs/>
      <w:color w:val="58595B"/>
      <w:sz w:val="22"/>
      <w:szCs w:val="22"/>
      <w:lang w:eastAsia="en-US"/>
    </w:rPr>
  </w:style>
  <w:style w:type="character" w:customStyle="1" w:styleId="Titre3Car">
    <w:name w:val="Titre 3 Car"/>
    <w:basedOn w:val="Policepardfaut"/>
    <w:link w:val="Titre3"/>
    <w:uiPriority w:val="9"/>
    <w:locked/>
    <w:rsid w:val="00672FF2"/>
    <w:rPr>
      <w:rFonts w:ascii="Arial" w:hAnsi="Arial" w:cs="Arial"/>
      <w:b/>
      <w:bCs/>
      <w:color w:val="58595B"/>
      <w:sz w:val="22"/>
      <w:szCs w:val="22"/>
      <w:lang w:eastAsia="en-US"/>
    </w:rPr>
  </w:style>
  <w:style w:type="character" w:customStyle="1" w:styleId="Titre4Car">
    <w:name w:val="Titre 4 Car"/>
    <w:basedOn w:val="Policepardfaut"/>
    <w:link w:val="Titre4"/>
    <w:uiPriority w:val="9"/>
    <w:locked/>
    <w:rsid w:val="00672FF2"/>
    <w:rPr>
      <w:rFonts w:ascii="Arial" w:hAnsi="Arial" w:cs="Arial"/>
      <w:b/>
      <w:bCs/>
      <w:color w:val="58595B"/>
      <w:sz w:val="22"/>
      <w:szCs w:val="22"/>
      <w:lang w:eastAsia="en-US"/>
    </w:rPr>
  </w:style>
  <w:style w:type="character" w:customStyle="1" w:styleId="Titre5Car">
    <w:name w:val="Titre 5 Car"/>
    <w:basedOn w:val="Policepardfaut"/>
    <w:link w:val="Titre5"/>
    <w:uiPriority w:val="9"/>
    <w:locked/>
    <w:rsid w:val="00672FF2"/>
    <w:rPr>
      <w:rFonts w:ascii="Arial" w:hAnsi="Arial" w:cs="Arial"/>
      <w:b/>
      <w:bCs/>
      <w:color w:val="58595B"/>
      <w:sz w:val="22"/>
      <w:szCs w:val="22"/>
      <w:lang w:eastAsia="en-US"/>
    </w:rPr>
  </w:style>
  <w:style w:type="character" w:customStyle="1" w:styleId="Titre6Car">
    <w:name w:val="Titre 6 Car"/>
    <w:basedOn w:val="Policepardfaut"/>
    <w:link w:val="Titre6"/>
    <w:uiPriority w:val="9"/>
    <w:locked/>
    <w:rsid w:val="00672FF2"/>
    <w:rPr>
      <w:rFonts w:ascii="Cambria" w:hAnsi="Cambria"/>
      <w:i/>
      <w:color w:val="243F60"/>
    </w:rPr>
  </w:style>
  <w:style w:type="character" w:customStyle="1" w:styleId="Titre7Car">
    <w:name w:val="Titre 7 Car"/>
    <w:basedOn w:val="Policepardfaut"/>
    <w:link w:val="Titre7"/>
    <w:uiPriority w:val="9"/>
    <w:locked/>
    <w:rsid w:val="00672FF2"/>
    <w:rPr>
      <w:rFonts w:ascii="Cambria" w:hAnsi="Cambria"/>
      <w:i/>
      <w:color w:val="404040"/>
    </w:rPr>
  </w:style>
  <w:style w:type="character" w:customStyle="1" w:styleId="Titre8Car">
    <w:name w:val="Titre 8 Car"/>
    <w:basedOn w:val="Policepardfaut"/>
    <w:link w:val="Titre8"/>
    <w:uiPriority w:val="9"/>
    <w:locked/>
    <w:rsid w:val="00672FF2"/>
    <w:rPr>
      <w:rFonts w:ascii="Cambria" w:hAnsi="Cambria"/>
      <w:color w:val="404040"/>
      <w:sz w:val="20"/>
    </w:rPr>
  </w:style>
  <w:style w:type="character" w:customStyle="1" w:styleId="Titre9Car">
    <w:name w:val="Titre 9 Car"/>
    <w:basedOn w:val="Policepardfaut"/>
    <w:link w:val="Titre9"/>
    <w:uiPriority w:val="9"/>
    <w:semiHidden/>
    <w:locked/>
    <w:rsid w:val="00B46E52"/>
    <w:rPr>
      <w:rFonts w:eastAsia="MS Gothic"/>
      <w:i/>
      <w:color w:val="404040"/>
    </w:rPr>
  </w:style>
  <w:style w:type="paragraph" w:customStyle="1" w:styleId="Style3">
    <w:name w:val="Style3"/>
    <w:basedOn w:val="Normal"/>
    <w:link w:val="Style3Car"/>
    <w:qFormat/>
    <w:rsid w:val="00672FF2"/>
    <w:pPr>
      <w:jc w:val="left"/>
    </w:pPr>
    <w:rPr>
      <w:rFonts w:cs="Times New Roman"/>
      <w:sz w:val="20"/>
      <w:szCs w:val="20"/>
      <w:lang w:eastAsia="fr-FR"/>
    </w:rPr>
  </w:style>
  <w:style w:type="character" w:customStyle="1" w:styleId="Style3Car">
    <w:name w:val="Style3 Car"/>
    <w:link w:val="Style3"/>
    <w:locked/>
    <w:rsid w:val="00672FF2"/>
    <w:rPr>
      <w:rFonts w:ascii="Arial" w:hAnsi="Arial"/>
      <w:sz w:val="20"/>
      <w:lang w:val="x-none" w:eastAsia="x-none"/>
    </w:rPr>
  </w:style>
  <w:style w:type="paragraph" w:styleId="TM1">
    <w:name w:val="toc 1"/>
    <w:basedOn w:val="Normal"/>
    <w:next w:val="Normal"/>
    <w:autoRedefine/>
    <w:uiPriority w:val="39"/>
    <w:unhideWhenUsed/>
    <w:qFormat/>
    <w:rsid w:val="00672FF2"/>
    <w:pPr>
      <w:spacing w:after="100"/>
    </w:pPr>
    <w:rPr>
      <w:color w:val="17365D"/>
      <w:sz w:val="18"/>
    </w:rPr>
  </w:style>
  <w:style w:type="paragraph" w:styleId="TM2">
    <w:name w:val="toc 2"/>
    <w:basedOn w:val="Normal"/>
    <w:next w:val="Normal"/>
    <w:autoRedefine/>
    <w:uiPriority w:val="39"/>
    <w:unhideWhenUsed/>
    <w:qFormat/>
    <w:rsid w:val="00672FF2"/>
    <w:pPr>
      <w:spacing w:after="100"/>
      <w:ind w:left="220"/>
    </w:pPr>
    <w:rPr>
      <w:color w:val="0F243E"/>
      <w:sz w:val="18"/>
    </w:rPr>
  </w:style>
  <w:style w:type="paragraph" w:styleId="TM3">
    <w:name w:val="toc 3"/>
    <w:basedOn w:val="Normal"/>
    <w:next w:val="Normal"/>
    <w:autoRedefine/>
    <w:uiPriority w:val="39"/>
    <w:unhideWhenUsed/>
    <w:qFormat/>
    <w:rsid w:val="00672FF2"/>
    <w:pPr>
      <w:spacing w:after="100"/>
      <w:ind w:left="440"/>
    </w:pPr>
    <w:rPr>
      <w:sz w:val="18"/>
    </w:rPr>
  </w:style>
  <w:style w:type="paragraph" w:styleId="Sansinterligne">
    <w:name w:val="No Spacing"/>
    <w:uiPriority w:val="1"/>
    <w:qFormat/>
    <w:rsid w:val="00672FF2"/>
    <w:rPr>
      <w:rFonts w:cs="Times New Roman"/>
      <w:sz w:val="22"/>
      <w:szCs w:val="22"/>
      <w:lang w:eastAsia="en-US"/>
    </w:rPr>
  </w:style>
  <w:style w:type="paragraph" w:styleId="Paragraphedeliste">
    <w:name w:val="List Paragraph"/>
    <w:aliases w:val="Paragraphe 1,corp de texte,Paragraphe de liste1"/>
    <w:basedOn w:val="Normal"/>
    <w:link w:val="ParagraphedelisteCar"/>
    <w:uiPriority w:val="34"/>
    <w:qFormat/>
    <w:rsid w:val="00672FF2"/>
    <w:pPr>
      <w:ind w:left="720"/>
      <w:contextualSpacing/>
    </w:pPr>
  </w:style>
  <w:style w:type="paragraph" w:styleId="En-ttedetabledesmatires">
    <w:name w:val="TOC Heading"/>
    <w:basedOn w:val="Titre1"/>
    <w:next w:val="Normal"/>
    <w:uiPriority w:val="39"/>
    <w:unhideWhenUsed/>
    <w:qFormat/>
    <w:rsid w:val="00672FF2"/>
    <w:pPr>
      <w:outlineLvl w:val="9"/>
    </w:pPr>
    <w:rPr>
      <w:lang w:eastAsia="fr-FR"/>
    </w:rPr>
  </w:style>
  <w:style w:type="character" w:styleId="Lienhypertexte">
    <w:name w:val="Hyperlink"/>
    <w:basedOn w:val="Policepardfaut"/>
    <w:uiPriority w:val="99"/>
    <w:unhideWhenUsed/>
    <w:rsid w:val="003D285F"/>
    <w:rPr>
      <w:color w:val="0000FF"/>
      <w:u w:val="single"/>
    </w:rPr>
  </w:style>
  <w:style w:type="character" w:styleId="Marquedecommentaire">
    <w:name w:val="annotation reference"/>
    <w:basedOn w:val="Policepardfaut"/>
    <w:uiPriority w:val="99"/>
    <w:semiHidden/>
    <w:unhideWhenUsed/>
    <w:rsid w:val="003D285F"/>
    <w:rPr>
      <w:sz w:val="16"/>
    </w:rPr>
  </w:style>
  <w:style w:type="paragraph" w:styleId="Commentaire">
    <w:name w:val="annotation text"/>
    <w:basedOn w:val="Normal"/>
    <w:link w:val="CommentaireCar"/>
    <w:uiPriority w:val="99"/>
    <w:unhideWhenUsed/>
    <w:rsid w:val="003D285F"/>
    <w:rPr>
      <w:sz w:val="20"/>
      <w:szCs w:val="20"/>
    </w:rPr>
  </w:style>
  <w:style w:type="character" w:customStyle="1" w:styleId="CommentaireCar">
    <w:name w:val="Commentaire Car"/>
    <w:basedOn w:val="Policepardfaut"/>
    <w:link w:val="Commentaire"/>
    <w:uiPriority w:val="99"/>
    <w:locked/>
    <w:rsid w:val="003D285F"/>
    <w:rPr>
      <w:rFonts w:ascii="Arial" w:hAnsi="Arial"/>
      <w:sz w:val="20"/>
    </w:rPr>
  </w:style>
  <w:style w:type="paragraph" w:styleId="Objetducommentaire">
    <w:name w:val="annotation subject"/>
    <w:basedOn w:val="Commentaire"/>
    <w:next w:val="Commentaire"/>
    <w:link w:val="ObjetducommentaireCar"/>
    <w:uiPriority w:val="99"/>
    <w:semiHidden/>
    <w:unhideWhenUsed/>
    <w:rsid w:val="003D285F"/>
    <w:rPr>
      <w:b/>
      <w:bCs/>
    </w:rPr>
  </w:style>
  <w:style w:type="character" w:customStyle="1" w:styleId="ObjetducommentaireCar">
    <w:name w:val="Objet du commentaire Car"/>
    <w:basedOn w:val="CommentaireCar"/>
    <w:link w:val="Objetducommentaire"/>
    <w:uiPriority w:val="99"/>
    <w:semiHidden/>
    <w:locked/>
    <w:rsid w:val="003D285F"/>
    <w:rPr>
      <w:rFonts w:ascii="Arial" w:hAnsi="Arial"/>
      <w:b/>
      <w:sz w:val="20"/>
    </w:rPr>
  </w:style>
  <w:style w:type="paragraph" w:styleId="Textedebulles">
    <w:name w:val="Balloon Text"/>
    <w:basedOn w:val="Normal"/>
    <w:link w:val="TextedebullesCar"/>
    <w:uiPriority w:val="99"/>
    <w:semiHidden/>
    <w:unhideWhenUsed/>
    <w:rsid w:val="003D285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D285F"/>
    <w:rPr>
      <w:rFonts w:ascii="Tahoma" w:hAnsi="Tahoma"/>
      <w:sz w:val="16"/>
    </w:rPr>
  </w:style>
  <w:style w:type="paragraph" w:styleId="En-tte">
    <w:name w:val="header"/>
    <w:basedOn w:val="Normal"/>
    <w:link w:val="En-tteCar"/>
    <w:unhideWhenUsed/>
    <w:rsid w:val="00407ED3"/>
    <w:pPr>
      <w:tabs>
        <w:tab w:val="center" w:pos="4536"/>
        <w:tab w:val="right" w:pos="9072"/>
      </w:tabs>
    </w:pPr>
  </w:style>
  <w:style w:type="character" w:customStyle="1" w:styleId="En-tteCar">
    <w:name w:val="En-tête Car"/>
    <w:basedOn w:val="Policepardfaut"/>
    <w:link w:val="En-tte"/>
    <w:locked/>
    <w:rsid w:val="00407ED3"/>
    <w:rPr>
      <w:rFonts w:ascii="Arial" w:hAnsi="Arial"/>
    </w:rPr>
  </w:style>
  <w:style w:type="paragraph" w:styleId="Pieddepage">
    <w:name w:val="footer"/>
    <w:basedOn w:val="Normal"/>
    <w:link w:val="PieddepageCar"/>
    <w:uiPriority w:val="99"/>
    <w:unhideWhenUsed/>
    <w:rsid w:val="00407ED3"/>
    <w:pPr>
      <w:tabs>
        <w:tab w:val="center" w:pos="4536"/>
        <w:tab w:val="right" w:pos="9072"/>
      </w:tabs>
    </w:pPr>
  </w:style>
  <w:style w:type="character" w:customStyle="1" w:styleId="PieddepageCar">
    <w:name w:val="Pied de page Car"/>
    <w:basedOn w:val="Policepardfaut"/>
    <w:link w:val="Pieddepage"/>
    <w:uiPriority w:val="99"/>
    <w:locked/>
    <w:rsid w:val="00407ED3"/>
    <w:rPr>
      <w:rFonts w:ascii="Arial" w:hAnsi="Arial"/>
    </w:rPr>
  </w:style>
  <w:style w:type="character" w:styleId="Lienhypertextesuivivisit">
    <w:name w:val="FollowedHyperlink"/>
    <w:basedOn w:val="Policepardfaut"/>
    <w:uiPriority w:val="99"/>
    <w:semiHidden/>
    <w:unhideWhenUsed/>
    <w:rsid w:val="0053121D"/>
    <w:rPr>
      <w:color w:val="800080"/>
      <w:u w:val="single"/>
    </w:rPr>
  </w:style>
  <w:style w:type="paragraph" w:customStyle="1" w:styleId="numrationprcd-">
    <w:name w:val="énumération précéd -"/>
    <w:basedOn w:val="Normal"/>
    <w:autoRedefine/>
    <w:rsid w:val="00A423C2"/>
    <w:pPr>
      <w:numPr>
        <w:numId w:val="2"/>
      </w:numPr>
      <w:tabs>
        <w:tab w:val="left" w:pos="851"/>
      </w:tabs>
    </w:pPr>
    <w:rPr>
      <w:rFonts w:ascii="Calibri" w:eastAsia="MS Mincho" w:hAnsi="Calibri" w:cs="Calibri"/>
      <w:b/>
      <w:sz w:val="24"/>
      <w:szCs w:val="24"/>
      <w:u w:val="single"/>
      <w:lang w:eastAsia="fr-FR"/>
    </w:rPr>
  </w:style>
  <w:style w:type="paragraph" w:styleId="Rvision">
    <w:name w:val="Revision"/>
    <w:hidden/>
    <w:uiPriority w:val="99"/>
    <w:semiHidden/>
    <w:rsid w:val="006E51E6"/>
    <w:rPr>
      <w:rFonts w:ascii="Arial" w:hAnsi="Arial" w:cs="Arial"/>
      <w:sz w:val="22"/>
      <w:szCs w:val="22"/>
      <w:lang w:eastAsia="en-US"/>
    </w:rPr>
  </w:style>
  <w:style w:type="table" w:styleId="Grilledutableau">
    <w:name w:val="Table Grid"/>
    <w:basedOn w:val="TableauNormal"/>
    <w:uiPriority w:val="39"/>
    <w:rsid w:val="00A60B5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autoRedefine/>
    <w:rsid w:val="005C77E4"/>
    <w:pPr>
      <w:numPr>
        <w:numId w:val="4"/>
      </w:numPr>
      <w:spacing w:after="60"/>
    </w:pPr>
    <w:rPr>
      <w:rFonts w:ascii="Arial Narrow" w:hAnsi="Arial Narrow" w:cs="Times New Roman"/>
      <w:spacing w:val="20"/>
      <w:lang w:eastAsia="fr-FR"/>
    </w:rPr>
  </w:style>
  <w:style w:type="paragraph" w:customStyle="1" w:styleId="RedTxt">
    <w:name w:val="RedTxt"/>
    <w:basedOn w:val="Normal"/>
    <w:link w:val="RedTxtCar"/>
    <w:uiPriority w:val="99"/>
    <w:rsid w:val="008F043C"/>
    <w:pPr>
      <w:keepLines/>
      <w:widowControl w:val="0"/>
      <w:autoSpaceDE w:val="0"/>
      <w:autoSpaceDN w:val="0"/>
      <w:adjustRightInd w:val="0"/>
      <w:jc w:val="left"/>
    </w:pPr>
    <w:rPr>
      <w:sz w:val="18"/>
      <w:szCs w:val="18"/>
      <w:lang w:eastAsia="fr-FR"/>
    </w:rPr>
  </w:style>
  <w:style w:type="character" w:customStyle="1" w:styleId="RedTxtCar">
    <w:name w:val="RedTxt Car"/>
    <w:link w:val="RedTxt"/>
    <w:uiPriority w:val="99"/>
    <w:locked/>
    <w:rsid w:val="008F043C"/>
    <w:rPr>
      <w:rFonts w:ascii="Arial" w:hAnsi="Arial" w:cs="Arial"/>
      <w:sz w:val="18"/>
      <w:szCs w:val="18"/>
    </w:rPr>
  </w:style>
  <w:style w:type="table" w:customStyle="1" w:styleId="Grilledutableau1">
    <w:name w:val="Grille du tableau1"/>
    <w:basedOn w:val="TableauNormal"/>
    <w:next w:val="Grilledutableau"/>
    <w:uiPriority w:val="39"/>
    <w:rsid w:val="00EF3729"/>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2587"/>
    <w:pPr>
      <w:autoSpaceDE w:val="0"/>
      <w:autoSpaceDN w:val="0"/>
      <w:adjustRightInd w:val="0"/>
    </w:pPr>
    <w:rPr>
      <w:rFonts w:ascii="Arial" w:hAnsi="Arial" w:cs="Arial"/>
      <w:color w:val="000000"/>
      <w:sz w:val="24"/>
      <w:szCs w:val="24"/>
    </w:rPr>
  </w:style>
  <w:style w:type="character" w:customStyle="1" w:styleId="normaltextrun">
    <w:name w:val="normaltextrun"/>
    <w:basedOn w:val="Policepardfaut"/>
    <w:rsid w:val="001640F7"/>
  </w:style>
  <w:style w:type="character" w:customStyle="1" w:styleId="eop">
    <w:name w:val="eop"/>
    <w:basedOn w:val="Policepardfaut"/>
    <w:rsid w:val="001640F7"/>
  </w:style>
  <w:style w:type="paragraph" w:styleId="Corpsdetexte">
    <w:name w:val="Body Text"/>
    <w:basedOn w:val="Normal"/>
    <w:link w:val="CorpsdetexteCar"/>
    <w:uiPriority w:val="1"/>
    <w:qFormat/>
    <w:rsid w:val="00717947"/>
    <w:pPr>
      <w:widowControl w:val="0"/>
      <w:autoSpaceDE w:val="0"/>
      <w:autoSpaceDN w:val="0"/>
      <w:ind w:left="236"/>
      <w:jc w:val="left"/>
    </w:pPr>
    <w:rPr>
      <w:rFonts w:eastAsia="Arial"/>
      <w:sz w:val="20"/>
      <w:szCs w:val="20"/>
      <w:lang w:eastAsia="fr-FR" w:bidi="fr-FR"/>
    </w:rPr>
  </w:style>
  <w:style w:type="character" w:customStyle="1" w:styleId="CorpsdetexteCar">
    <w:name w:val="Corps de texte Car"/>
    <w:basedOn w:val="Policepardfaut"/>
    <w:link w:val="Corpsdetexte"/>
    <w:uiPriority w:val="1"/>
    <w:rsid w:val="00717947"/>
    <w:rPr>
      <w:rFonts w:ascii="Arial" w:eastAsia="Arial" w:hAnsi="Arial" w:cs="Arial"/>
      <w:lang w:bidi="fr-FR"/>
    </w:rPr>
  </w:style>
  <w:style w:type="paragraph" w:customStyle="1" w:styleId="Style1">
    <w:name w:val="Style1"/>
    <w:basedOn w:val="Normal"/>
    <w:link w:val="Style1Car"/>
    <w:qFormat/>
    <w:rsid w:val="00717947"/>
    <w:pPr>
      <w:spacing w:after="160" w:line="259" w:lineRule="auto"/>
    </w:pPr>
    <w:rPr>
      <w:rFonts w:asciiTheme="minorHAnsi" w:eastAsiaTheme="minorHAnsi" w:hAnsiTheme="minorHAnsi" w:cstheme="minorBidi"/>
      <w:i/>
    </w:rPr>
  </w:style>
  <w:style w:type="character" w:customStyle="1" w:styleId="Style1Car">
    <w:name w:val="Style1 Car"/>
    <w:basedOn w:val="Policepardfaut"/>
    <w:link w:val="Style1"/>
    <w:rsid w:val="00717947"/>
    <w:rPr>
      <w:rFonts w:asciiTheme="minorHAnsi" w:eastAsiaTheme="minorHAnsi" w:hAnsiTheme="minorHAnsi" w:cstheme="minorBidi"/>
      <w:i/>
      <w:sz w:val="22"/>
      <w:szCs w:val="22"/>
      <w:lang w:eastAsia="en-US"/>
    </w:rPr>
  </w:style>
  <w:style w:type="character" w:customStyle="1" w:styleId="ParagraphedelisteCar">
    <w:name w:val="Paragraphe de liste Car"/>
    <w:aliases w:val="Paragraphe 1 Car,corp de texte Car,Paragraphe de liste1 Car"/>
    <w:link w:val="Paragraphedeliste"/>
    <w:uiPriority w:val="34"/>
    <w:locked/>
    <w:rsid w:val="00A20101"/>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90679">
      <w:bodyDiv w:val="1"/>
      <w:marLeft w:val="0"/>
      <w:marRight w:val="0"/>
      <w:marTop w:val="0"/>
      <w:marBottom w:val="0"/>
      <w:divBdr>
        <w:top w:val="none" w:sz="0" w:space="0" w:color="auto"/>
        <w:left w:val="none" w:sz="0" w:space="0" w:color="auto"/>
        <w:bottom w:val="none" w:sz="0" w:space="0" w:color="auto"/>
        <w:right w:val="none" w:sz="0" w:space="0" w:color="auto"/>
      </w:divBdr>
    </w:div>
    <w:div w:id="364789804">
      <w:bodyDiv w:val="1"/>
      <w:marLeft w:val="0"/>
      <w:marRight w:val="0"/>
      <w:marTop w:val="0"/>
      <w:marBottom w:val="0"/>
      <w:divBdr>
        <w:top w:val="none" w:sz="0" w:space="0" w:color="auto"/>
        <w:left w:val="none" w:sz="0" w:space="0" w:color="auto"/>
        <w:bottom w:val="none" w:sz="0" w:space="0" w:color="auto"/>
        <w:right w:val="none" w:sz="0" w:space="0" w:color="auto"/>
      </w:divBdr>
    </w:div>
    <w:div w:id="399139451">
      <w:bodyDiv w:val="1"/>
      <w:marLeft w:val="0"/>
      <w:marRight w:val="0"/>
      <w:marTop w:val="0"/>
      <w:marBottom w:val="0"/>
      <w:divBdr>
        <w:top w:val="none" w:sz="0" w:space="0" w:color="auto"/>
        <w:left w:val="none" w:sz="0" w:space="0" w:color="auto"/>
        <w:bottom w:val="none" w:sz="0" w:space="0" w:color="auto"/>
        <w:right w:val="none" w:sz="0" w:space="0" w:color="auto"/>
      </w:divBdr>
    </w:div>
    <w:div w:id="699280209">
      <w:bodyDiv w:val="1"/>
      <w:marLeft w:val="0"/>
      <w:marRight w:val="0"/>
      <w:marTop w:val="0"/>
      <w:marBottom w:val="0"/>
      <w:divBdr>
        <w:top w:val="none" w:sz="0" w:space="0" w:color="auto"/>
        <w:left w:val="none" w:sz="0" w:space="0" w:color="auto"/>
        <w:bottom w:val="none" w:sz="0" w:space="0" w:color="auto"/>
        <w:right w:val="none" w:sz="0" w:space="0" w:color="auto"/>
      </w:divBdr>
    </w:div>
    <w:div w:id="706182277">
      <w:bodyDiv w:val="1"/>
      <w:marLeft w:val="0"/>
      <w:marRight w:val="0"/>
      <w:marTop w:val="0"/>
      <w:marBottom w:val="0"/>
      <w:divBdr>
        <w:top w:val="none" w:sz="0" w:space="0" w:color="auto"/>
        <w:left w:val="none" w:sz="0" w:space="0" w:color="auto"/>
        <w:bottom w:val="none" w:sz="0" w:space="0" w:color="auto"/>
        <w:right w:val="none" w:sz="0" w:space="0" w:color="auto"/>
      </w:divBdr>
    </w:div>
    <w:div w:id="824931637">
      <w:bodyDiv w:val="1"/>
      <w:marLeft w:val="0"/>
      <w:marRight w:val="0"/>
      <w:marTop w:val="0"/>
      <w:marBottom w:val="0"/>
      <w:divBdr>
        <w:top w:val="none" w:sz="0" w:space="0" w:color="auto"/>
        <w:left w:val="none" w:sz="0" w:space="0" w:color="auto"/>
        <w:bottom w:val="none" w:sz="0" w:space="0" w:color="auto"/>
        <w:right w:val="none" w:sz="0" w:space="0" w:color="auto"/>
      </w:divBdr>
    </w:div>
    <w:div w:id="1017075765">
      <w:bodyDiv w:val="1"/>
      <w:marLeft w:val="0"/>
      <w:marRight w:val="0"/>
      <w:marTop w:val="0"/>
      <w:marBottom w:val="0"/>
      <w:divBdr>
        <w:top w:val="none" w:sz="0" w:space="0" w:color="auto"/>
        <w:left w:val="none" w:sz="0" w:space="0" w:color="auto"/>
        <w:bottom w:val="none" w:sz="0" w:space="0" w:color="auto"/>
        <w:right w:val="none" w:sz="0" w:space="0" w:color="auto"/>
      </w:divBdr>
    </w:div>
    <w:div w:id="1162964327">
      <w:bodyDiv w:val="1"/>
      <w:marLeft w:val="0"/>
      <w:marRight w:val="0"/>
      <w:marTop w:val="0"/>
      <w:marBottom w:val="0"/>
      <w:divBdr>
        <w:top w:val="none" w:sz="0" w:space="0" w:color="auto"/>
        <w:left w:val="none" w:sz="0" w:space="0" w:color="auto"/>
        <w:bottom w:val="none" w:sz="0" w:space="0" w:color="auto"/>
        <w:right w:val="none" w:sz="0" w:space="0" w:color="auto"/>
      </w:divBdr>
    </w:div>
    <w:div w:id="1374841869">
      <w:bodyDiv w:val="1"/>
      <w:marLeft w:val="0"/>
      <w:marRight w:val="0"/>
      <w:marTop w:val="0"/>
      <w:marBottom w:val="0"/>
      <w:divBdr>
        <w:top w:val="none" w:sz="0" w:space="0" w:color="auto"/>
        <w:left w:val="none" w:sz="0" w:space="0" w:color="auto"/>
        <w:bottom w:val="none" w:sz="0" w:space="0" w:color="auto"/>
        <w:right w:val="none" w:sz="0" w:space="0" w:color="auto"/>
      </w:divBdr>
    </w:div>
    <w:div w:id="1422484219">
      <w:bodyDiv w:val="1"/>
      <w:marLeft w:val="0"/>
      <w:marRight w:val="0"/>
      <w:marTop w:val="0"/>
      <w:marBottom w:val="0"/>
      <w:divBdr>
        <w:top w:val="none" w:sz="0" w:space="0" w:color="auto"/>
        <w:left w:val="none" w:sz="0" w:space="0" w:color="auto"/>
        <w:bottom w:val="none" w:sz="0" w:space="0" w:color="auto"/>
        <w:right w:val="none" w:sz="0" w:space="0" w:color="auto"/>
      </w:divBdr>
    </w:div>
    <w:div w:id="1710108939">
      <w:bodyDiv w:val="1"/>
      <w:marLeft w:val="0"/>
      <w:marRight w:val="0"/>
      <w:marTop w:val="0"/>
      <w:marBottom w:val="0"/>
      <w:divBdr>
        <w:top w:val="none" w:sz="0" w:space="0" w:color="auto"/>
        <w:left w:val="none" w:sz="0" w:space="0" w:color="auto"/>
        <w:bottom w:val="none" w:sz="0" w:space="0" w:color="auto"/>
        <w:right w:val="none" w:sz="0" w:space="0" w:color="auto"/>
      </w:divBdr>
    </w:div>
    <w:div w:id="1780300325">
      <w:bodyDiv w:val="1"/>
      <w:marLeft w:val="0"/>
      <w:marRight w:val="0"/>
      <w:marTop w:val="0"/>
      <w:marBottom w:val="0"/>
      <w:divBdr>
        <w:top w:val="none" w:sz="0" w:space="0" w:color="auto"/>
        <w:left w:val="none" w:sz="0" w:space="0" w:color="auto"/>
        <w:bottom w:val="none" w:sz="0" w:space="0" w:color="auto"/>
        <w:right w:val="none" w:sz="0" w:space="0" w:color="auto"/>
      </w:divBdr>
    </w:div>
    <w:div w:id="1809395107">
      <w:bodyDiv w:val="1"/>
      <w:marLeft w:val="0"/>
      <w:marRight w:val="0"/>
      <w:marTop w:val="0"/>
      <w:marBottom w:val="0"/>
      <w:divBdr>
        <w:top w:val="none" w:sz="0" w:space="0" w:color="auto"/>
        <w:left w:val="none" w:sz="0" w:space="0" w:color="auto"/>
        <w:bottom w:val="none" w:sz="0" w:space="0" w:color="auto"/>
        <w:right w:val="none" w:sz="0" w:space="0" w:color="auto"/>
      </w:divBdr>
    </w:div>
    <w:div w:id="1865436620">
      <w:bodyDiv w:val="1"/>
      <w:marLeft w:val="0"/>
      <w:marRight w:val="0"/>
      <w:marTop w:val="0"/>
      <w:marBottom w:val="0"/>
      <w:divBdr>
        <w:top w:val="none" w:sz="0" w:space="0" w:color="auto"/>
        <w:left w:val="none" w:sz="0" w:space="0" w:color="auto"/>
        <w:bottom w:val="none" w:sz="0" w:space="0" w:color="auto"/>
        <w:right w:val="none" w:sz="0" w:space="0" w:color="auto"/>
      </w:divBdr>
    </w:div>
    <w:div w:id="1988166930">
      <w:marLeft w:val="0"/>
      <w:marRight w:val="0"/>
      <w:marTop w:val="0"/>
      <w:marBottom w:val="0"/>
      <w:divBdr>
        <w:top w:val="none" w:sz="0" w:space="0" w:color="auto"/>
        <w:left w:val="none" w:sz="0" w:space="0" w:color="auto"/>
        <w:bottom w:val="none" w:sz="0" w:space="0" w:color="auto"/>
        <w:right w:val="none" w:sz="0" w:space="0" w:color="auto"/>
      </w:divBdr>
    </w:div>
    <w:div w:id="204937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hatpublic.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fre\OneDrive%20-%20CNOUS\Documents\Appel%20d'offres%20EBAIL\RC-service%20de%20bail%20num&#233;rique-17.000.xx%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5A424608C3FF44AB01BDBB3810AD83" ma:contentTypeVersion="13" ma:contentTypeDescription="Crée un document." ma:contentTypeScope="" ma:versionID="acd38c926eb6d4e608517be900c58eb6">
  <xsd:schema xmlns:xsd="http://www.w3.org/2001/XMLSchema" xmlns:xs="http://www.w3.org/2001/XMLSchema" xmlns:p="http://schemas.microsoft.com/office/2006/metadata/properties" xmlns:ns2="a2a22928-c310-4462-9825-c780b0c7593a" xmlns:ns3="3af39ec5-48ba-41bc-8298-57f282ad3ce8" targetNamespace="http://schemas.microsoft.com/office/2006/metadata/properties" ma:root="true" ma:fieldsID="0aea480ccd2777229679e902e95c75db" ns2:_="" ns3:_="">
    <xsd:import namespace="a2a22928-c310-4462-9825-c780b0c7593a"/>
    <xsd:import namespace="3af39ec5-48ba-41bc-8298-57f282ad3c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22928-c310-4462-9825-c780b0c75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f39ec5-48ba-41bc-8298-57f282ad3ce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a42c4ab4-6229-4284-bef6-56146f953fa8}" ma:internalName="TaxCatchAll" ma:showField="CatchAllData" ma:web="3af39ec5-48ba-41bc-8298-57f282ad3c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af39ec5-48ba-41bc-8298-57f282ad3ce8" xsi:nil="true"/>
    <lcf76f155ced4ddcb4097134ff3c332f xmlns="a2a22928-c310-4462-9825-c780b0c7593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607BB-8BB5-4402-ABDA-8D8D733E1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22928-c310-4462-9825-c780b0c7593a"/>
    <ds:schemaRef ds:uri="3af39ec5-48ba-41bc-8298-57f282ad3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725E49-8F88-423C-A043-A51BA441E20E}">
  <ds:schemaRefs>
    <ds:schemaRef ds:uri="http://schemas.microsoft.com/sharepoint/v3/contenttype/forms"/>
  </ds:schemaRefs>
</ds:datastoreItem>
</file>

<file path=customXml/itemProps3.xml><?xml version="1.0" encoding="utf-8"?>
<ds:datastoreItem xmlns:ds="http://schemas.openxmlformats.org/officeDocument/2006/customXml" ds:itemID="{134DDA19-4A7F-4A05-9301-B5A28224A492}">
  <ds:schemaRefs>
    <ds:schemaRef ds:uri="http://schemas.microsoft.com/office/2006/metadata/properties"/>
    <ds:schemaRef ds:uri="http://schemas.microsoft.com/office/infopath/2007/PartnerControls"/>
    <ds:schemaRef ds:uri="3af39ec5-48ba-41bc-8298-57f282ad3ce8"/>
    <ds:schemaRef ds:uri="a2a22928-c310-4462-9825-c780b0c7593a"/>
  </ds:schemaRefs>
</ds:datastoreItem>
</file>

<file path=customXml/itemProps4.xml><?xml version="1.0" encoding="utf-8"?>
<ds:datastoreItem xmlns:ds="http://schemas.openxmlformats.org/officeDocument/2006/customXml" ds:itemID="{21F693E8-16B1-4B4D-B022-BAA6C5B67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RC-service de bail numérique-17.000.xx </Template>
  <TotalTime>27</TotalTime>
  <Pages>5</Pages>
  <Words>708</Words>
  <Characters>3985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Affre Michel</dc:creator>
  <cp:lastModifiedBy>Laurence WEIBEL</cp:lastModifiedBy>
  <cp:revision>9</cp:revision>
  <cp:lastPrinted>2024-02-28T10:30:00Z</cp:lastPrinted>
  <dcterms:created xsi:type="dcterms:W3CDTF">2024-06-27T14:35:00Z</dcterms:created>
  <dcterms:modified xsi:type="dcterms:W3CDTF">2025-07-01T13:45:00Z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0x0101000E5A424608C3FF44AB01BDBB3810AD83</vt:lpwstr>
  </property>
  <property fmtid="{D5CDD505-2E9C-101B-9397-08002B2CF9AE}" pid="3" name="MediaServiceImageTags">
    <vt:lpwstr/>
  </property>
</Properties>
</file>